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B106" w14:textId="202EBF7E" w:rsidR="00461012" w:rsidRDefault="00BA653C" w:rsidP="00461012">
      <w:r w:rsidRPr="00BA653C">
        <w:rPr>
          <w:b/>
        </w:rPr>
        <w:t>Gl</w:t>
      </w:r>
      <w:r w:rsidR="00461012" w:rsidRPr="00BA653C">
        <w:rPr>
          <w:b/>
        </w:rPr>
        <w:t>oba</w:t>
      </w:r>
      <w:r w:rsidR="00922754" w:rsidRPr="00BA653C">
        <w:rPr>
          <w:b/>
        </w:rPr>
        <w:t>l model</w:t>
      </w:r>
      <w:r w:rsidRPr="00BA653C">
        <w:rPr>
          <w:b/>
        </w:rPr>
        <w:t>ing and analysis of</w:t>
      </w:r>
      <w:r w:rsidR="00922754" w:rsidRPr="00BA653C">
        <w:rPr>
          <w:b/>
        </w:rPr>
        <w:t xml:space="preserve"> aerosol composition, distribution, and </w:t>
      </w:r>
      <w:r w:rsidR="00433533">
        <w:rPr>
          <w:b/>
        </w:rPr>
        <w:t>new particle formation processes</w:t>
      </w:r>
      <w:r w:rsidR="00433533" w:rsidRPr="00BA653C">
        <w:rPr>
          <w:b/>
        </w:rPr>
        <w:t xml:space="preserve"> </w:t>
      </w:r>
      <w:r w:rsidR="00461012" w:rsidRPr="00BA653C">
        <w:rPr>
          <w:b/>
        </w:rPr>
        <w:t>with observations from Atmospheric Tomography Mission</w:t>
      </w:r>
      <w:r w:rsidR="00461012" w:rsidRPr="008215E9">
        <w:t xml:space="preserve"> (</w:t>
      </w:r>
      <w:proofErr w:type="spellStart"/>
      <w:r w:rsidR="00646DCE">
        <w:t>ATom</w:t>
      </w:r>
      <w:proofErr w:type="spellEnd"/>
      <w:r w:rsidR="008215E9" w:rsidRPr="008215E9">
        <w:t>, NASA EVS2, 2016-</w:t>
      </w:r>
      <w:r w:rsidR="00265F4D" w:rsidRPr="008215E9">
        <w:t>20</w:t>
      </w:r>
      <w:r w:rsidR="00265F4D">
        <w:t>18</w:t>
      </w:r>
      <w:r w:rsidR="008215E9" w:rsidRPr="008215E9">
        <w:t>)</w:t>
      </w:r>
    </w:p>
    <w:p w14:paraId="6BC7FC75" w14:textId="77777777" w:rsidR="00BA653C" w:rsidRDefault="00BA653C" w:rsidP="00461012"/>
    <w:p w14:paraId="722D0711" w14:textId="77777777" w:rsidR="00BA653C" w:rsidRDefault="00A962D5" w:rsidP="00461012">
      <w:pPr>
        <w:rPr>
          <w:sz w:val="22"/>
          <w:szCs w:val="22"/>
        </w:rPr>
      </w:pPr>
      <w:r>
        <w:rPr>
          <w:sz w:val="22"/>
          <w:szCs w:val="22"/>
        </w:rPr>
        <w:t>Huisheng Bian</w:t>
      </w:r>
      <w:r w:rsidR="008654ED">
        <w:rPr>
          <w:sz w:val="22"/>
          <w:szCs w:val="22"/>
        </w:rPr>
        <w:t xml:space="preserve"> (UMBC</w:t>
      </w:r>
      <w:r w:rsidR="00B35FE2">
        <w:rPr>
          <w:sz w:val="22"/>
          <w:szCs w:val="22"/>
        </w:rPr>
        <w:t xml:space="preserve"> and NASA GSFC</w:t>
      </w:r>
      <w:r w:rsidR="008654ED">
        <w:rPr>
          <w:sz w:val="22"/>
          <w:szCs w:val="22"/>
        </w:rPr>
        <w:t xml:space="preserve">) </w:t>
      </w:r>
    </w:p>
    <w:p w14:paraId="44750D0A" w14:textId="20F59784" w:rsidR="008654ED" w:rsidRDefault="008654ED" w:rsidP="00461012">
      <w:pPr>
        <w:rPr>
          <w:sz w:val="22"/>
          <w:szCs w:val="22"/>
        </w:rPr>
      </w:pPr>
      <w:r>
        <w:rPr>
          <w:sz w:val="22"/>
          <w:szCs w:val="22"/>
        </w:rPr>
        <w:t>Christina Williamson (</w:t>
      </w:r>
      <w:r w:rsidR="00433533">
        <w:rPr>
          <w:sz w:val="22"/>
          <w:szCs w:val="22"/>
        </w:rPr>
        <w:t xml:space="preserve">CU Boulder and </w:t>
      </w:r>
      <w:r>
        <w:rPr>
          <w:sz w:val="22"/>
          <w:szCs w:val="22"/>
        </w:rPr>
        <w:t>NOAA ESRL)</w:t>
      </w:r>
    </w:p>
    <w:p w14:paraId="598207D5" w14:textId="77777777" w:rsidR="0057234F" w:rsidRDefault="0057234F" w:rsidP="0057234F">
      <w:pPr>
        <w:rPr>
          <w:sz w:val="22"/>
          <w:szCs w:val="22"/>
        </w:rPr>
      </w:pPr>
      <w:r>
        <w:rPr>
          <w:sz w:val="22"/>
          <w:szCs w:val="22"/>
        </w:rPr>
        <w:t>Mian Chin (NASA GSFC)</w:t>
      </w:r>
    </w:p>
    <w:p w14:paraId="6C734FFE" w14:textId="77777777" w:rsidR="008215E9" w:rsidRPr="008215E9" w:rsidRDefault="008215E9" w:rsidP="00461012"/>
    <w:p w14:paraId="1ED0A668" w14:textId="77777777" w:rsidR="008215E9" w:rsidRPr="00802E9D" w:rsidRDefault="008215E9" w:rsidP="008215E9">
      <w:pPr>
        <w:rPr>
          <w:b/>
        </w:rPr>
      </w:pPr>
      <w:r w:rsidRPr="00802E9D">
        <w:rPr>
          <w:b/>
        </w:rPr>
        <w:t>1. Rationale</w:t>
      </w:r>
    </w:p>
    <w:p w14:paraId="458CA33F" w14:textId="77777777" w:rsidR="008215E9" w:rsidRDefault="008215E9" w:rsidP="008215E9"/>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36"/>
      </w:tblGrid>
      <w:tr w:rsidR="00626BD2" w14:paraId="4D233833" w14:textId="77777777" w:rsidTr="001555D1">
        <w:trPr>
          <w:jc w:val="right"/>
        </w:trPr>
        <w:tc>
          <w:tcPr>
            <w:tcW w:w="4698" w:type="dxa"/>
            <w:shd w:val="clear" w:color="auto" w:fill="auto"/>
          </w:tcPr>
          <w:p w14:paraId="3F5F7BF5" w14:textId="77777777" w:rsidR="00626BD2" w:rsidRDefault="002F522B" w:rsidP="001555D1">
            <w:r>
              <w:rPr>
                <w:noProof/>
              </w:rPr>
              <w:drawing>
                <wp:inline distT="0" distB="0" distL="0" distR="0" wp14:anchorId="5BB75629" wp14:editId="23714FEB">
                  <wp:extent cx="3056890" cy="188087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1234-map-flighttrack.atom.csvfile.notitle.png"/>
                          <pic:cNvPicPr/>
                        </pic:nvPicPr>
                        <pic:blipFill>
                          <a:blip r:embed="rId7"/>
                          <a:stretch>
                            <a:fillRect/>
                          </a:stretch>
                        </pic:blipFill>
                        <pic:spPr>
                          <a:xfrm>
                            <a:off x="0" y="0"/>
                            <a:ext cx="3056890" cy="1880870"/>
                          </a:xfrm>
                          <a:prstGeom prst="rect">
                            <a:avLst/>
                          </a:prstGeom>
                        </pic:spPr>
                      </pic:pic>
                    </a:graphicData>
                  </a:graphic>
                </wp:inline>
              </w:drawing>
            </w:r>
          </w:p>
        </w:tc>
      </w:tr>
      <w:tr w:rsidR="00626BD2" w14:paraId="56BDF49E" w14:textId="77777777" w:rsidTr="001555D1">
        <w:trPr>
          <w:jc w:val="right"/>
        </w:trPr>
        <w:tc>
          <w:tcPr>
            <w:tcW w:w="4698" w:type="dxa"/>
            <w:shd w:val="clear" w:color="auto" w:fill="auto"/>
          </w:tcPr>
          <w:p w14:paraId="5B2FE055" w14:textId="77777777" w:rsidR="00626BD2" w:rsidRPr="001555D1" w:rsidRDefault="00626BD2" w:rsidP="00A44CFC">
            <w:pPr>
              <w:spacing w:before="60" w:after="60"/>
              <w:rPr>
                <w:sz w:val="18"/>
                <w:szCs w:val="18"/>
              </w:rPr>
            </w:pPr>
            <w:r w:rsidRPr="001555D1">
              <w:rPr>
                <w:b/>
                <w:sz w:val="18"/>
                <w:szCs w:val="18"/>
              </w:rPr>
              <w:t>Figure</w:t>
            </w:r>
            <w:r w:rsidR="00AB6DF4" w:rsidRPr="001555D1">
              <w:rPr>
                <w:b/>
                <w:sz w:val="18"/>
                <w:szCs w:val="18"/>
              </w:rPr>
              <w:t xml:space="preserve"> 1.</w:t>
            </w:r>
            <w:r w:rsidR="00AB6DF4" w:rsidRPr="001555D1">
              <w:rPr>
                <w:sz w:val="18"/>
                <w:szCs w:val="18"/>
              </w:rPr>
              <w:t xml:space="preserve"> </w:t>
            </w:r>
            <w:proofErr w:type="spellStart"/>
            <w:r w:rsidR="00AB6DF4" w:rsidRPr="001555D1">
              <w:rPr>
                <w:sz w:val="18"/>
                <w:szCs w:val="18"/>
              </w:rPr>
              <w:t>ATom</w:t>
            </w:r>
            <w:proofErr w:type="spellEnd"/>
            <w:r w:rsidR="00AB6DF4" w:rsidRPr="001555D1">
              <w:rPr>
                <w:sz w:val="18"/>
                <w:szCs w:val="18"/>
              </w:rPr>
              <w:t xml:space="preserve"> flight route</w:t>
            </w:r>
            <w:r w:rsidR="00531DEE">
              <w:rPr>
                <w:sz w:val="18"/>
                <w:szCs w:val="18"/>
              </w:rPr>
              <w:t>s</w:t>
            </w:r>
            <w:r w:rsidR="00AB6DF4" w:rsidRPr="001555D1">
              <w:rPr>
                <w:sz w:val="18"/>
                <w:szCs w:val="18"/>
              </w:rPr>
              <w:t xml:space="preserve"> for four 30-day deployments of the NASA DC-8</w:t>
            </w:r>
            <w:r w:rsidR="00A44CFC">
              <w:rPr>
                <w:sz w:val="18"/>
                <w:szCs w:val="18"/>
              </w:rPr>
              <w:t xml:space="preserve"> in four different seasons in 2016-2018</w:t>
            </w:r>
            <w:r w:rsidR="00AB6DF4" w:rsidRPr="001555D1">
              <w:rPr>
                <w:sz w:val="18"/>
                <w:szCs w:val="18"/>
              </w:rPr>
              <w:t>.</w:t>
            </w:r>
          </w:p>
        </w:tc>
      </w:tr>
    </w:tbl>
    <w:p w14:paraId="505E4623" w14:textId="77777777" w:rsidR="00713588" w:rsidRDefault="009437CB" w:rsidP="008215E9">
      <w:r>
        <w:t>The Atmospheric Tomography Mission (</w:t>
      </w:r>
      <w:proofErr w:type="spellStart"/>
      <w:r>
        <w:t>ATom</w:t>
      </w:r>
      <w:proofErr w:type="spellEnd"/>
      <w:r>
        <w:t xml:space="preserve">) is a NASA-funded Earth Venture-suborbital project </w:t>
      </w:r>
      <w:r w:rsidR="00C9087C">
        <w:t xml:space="preserve">to </w:t>
      </w:r>
      <w:r w:rsidR="00062483" w:rsidRPr="00062483">
        <w:t>study the impact of air pollution on chemically reactive gases</w:t>
      </w:r>
      <w:r w:rsidR="00062483">
        <w:t>, aerosols, and greenhouse gases</w:t>
      </w:r>
      <w:r w:rsidR="00062483" w:rsidRPr="00062483">
        <w:t xml:space="preserve"> in the atmosphere.</w:t>
      </w:r>
      <w:r w:rsidR="00713588" w:rsidRPr="00713588">
        <w:rPr>
          <w:rFonts w:eastAsia="Times New Roman" w:cs="Times New Roman"/>
        </w:rPr>
        <w:t xml:space="preserve"> </w:t>
      </w:r>
      <w:proofErr w:type="spellStart"/>
      <w:r w:rsidR="00713588" w:rsidRPr="00713588">
        <w:t>ATom</w:t>
      </w:r>
      <w:proofErr w:type="spellEnd"/>
      <w:r w:rsidR="00713588" w:rsidRPr="00713588">
        <w:t xml:space="preserve"> deploys an extensive gas and aerosol payload on the NASA DC-8 aircraft for systematic, global-scale sampling of the atmosphere, profiling continuously from 0.2 to 12 km altitude. Flights will occur in each of</w:t>
      </w:r>
      <w:r w:rsidR="00713588">
        <w:t xml:space="preserve"> 4 seasons over a 4-year period </w:t>
      </w:r>
      <w:r w:rsidR="00531AA7">
        <w:t xml:space="preserve">(starting 2016) </w:t>
      </w:r>
      <w:r w:rsidR="00713588">
        <w:t xml:space="preserve">with flight routes over the Pacific, Atlantic, Southern Ocean, North America and </w:t>
      </w:r>
      <w:r w:rsidR="000A354D">
        <w:t>Greenland</w:t>
      </w:r>
      <w:r w:rsidR="00713588">
        <w:t xml:space="preserve"> </w:t>
      </w:r>
      <w:r w:rsidR="00F87857">
        <w:t>from 85</w:t>
      </w:r>
      <w:r w:rsidR="000A354D">
        <w:t>°</w:t>
      </w:r>
      <w:r w:rsidR="00F87857">
        <w:t>N to 65</w:t>
      </w:r>
      <w:r w:rsidR="000A354D">
        <w:t>°</w:t>
      </w:r>
      <w:r w:rsidR="00F87857">
        <w:t xml:space="preserve">S </w:t>
      </w:r>
      <w:r w:rsidR="000E09C3">
        <w:t xml:space="preserve">(see </w:t>
      </w:r>
      <w:r w:rsidR="000E09C3" w:rsidRPr="000E09C3">
        <w:rPr>
          <w:b/>
        </w:rPr>
        <w:t>Fig. 1</w:t>
      </w:r>
      <w:r w:rsidR="000E09C3">
        <w:t xml:space="preserve"> for planned flight route) </w:t>
      </w:r>
      <w:r w:rsidR="00713588">
        <w:t xml:space="preserve">to establish a </w:t>
      </w:r>
      <w:r w:rsidR="00F87857">
        <w:t xml:space="preserve">comprehensive, global-scale data set. </w:t>
      </w:r>
      <w:proofErr w:type="spellStart"/>
      <w:r w:rsidR="0007669E">
        <w:t>ATom</w:t>
      </w:r>
      <w:proofErr w:type="spellEnd"/>
      <w:r w:rsidR="0007669E">
        <w:t xml:space="preserve"> fill</w:t>
      </w:r>
      <w:r w:rsidR="0007669E" w:rsidRPr="00E959E9">
        <w:t>s aerosol observational gaps over the oceans, providin</w:t>
      </w:r>
      <w:r w:rsidR="0007669E">
        <w:t>g: (</w:t>
      </w:r>
      <w:proofErr w:type="spellStart"/>
      <w:r w:rsidR="0007669E">
        <w:t>i</w:t>
      </w:r>
      <w:proofErr w:type="spellEnd"/>
      <w:r w:rsidR="0007669E">
        <w:t>) single-particle measure</w:t>
      </w:r>
      <w:r w:rsidR="0007669E" w:rsidRPr="00E959E9">
        <w:t xml:space="preserve">ments of BC mass, size and coatings; (ii) aerosol size distributions from 0.004 </w:t>
      </w:r>
      <w:proofErr w:type="spellStart"/>
      <w:r w:rsidR="0007669E" w:rsidRPr="00E959E9">
        <w:t>μm</w:t>
      </w:r>
      <w:proofErr w:type="spellEnd"/>
      <w:r w:rsidR="0007669E" w:rsidRPr="00E959E9">
        <w:t xml:space="preserve"> through 50 </w:t>
      </w:r>
      <w:proofErr w:type="spellStart"/>
      <w:r w:rsidR="0007669E" w:rsidRPr="00E959E9">
        <w:t>μm</w:t>
      </w:r>
      <w:proofErr w:type="spellEnd"/>
      <w:r w:rsidR="0007669E" w:rsidRPr="00E959E9">
        <w:t xml:space="preserve"> diameter, spanning newly formed, CCN-active, and larger particles; (iii) organic and inorganic aerosol composition data; and (iv) gas-phase tracer measurements to provid</w:t>
      </w:r>
      <w:r w:rsidR="0007669E">
        <w:t>e source and transport informa</w:t>
      </w:r>
      <w:r w:rsidR="0007669E" w:rsidRPr="00E959E9">
        <w:t>tion.</w:t>
      </w:r>
      <w:r w:rsidR="00802E9D" w:rsidRPr="000E09C3">
        <w:rPr>
          <w:b/>
        </w:rPr>
        <w:t xml:space="preserve"> </w:t>
      </w:r>
      <w:r w:rsidR="000E09C3" w:rsidRPr="000E09C3">
        <w:rPr>
          <w:b/>
        </w:rPr>
        <w:t>Table 1</w:t>
      </w:r>
      <w:r w:rsidR="000E09C3">
        <w:t xml:space="preserve"> lists the relevant species </w:t>
      </w:r>
      <w:r w:rsidR="0007669E">
        <w:t xml:space="preserve">measured in </w:t>
      </w:r>
      <w:proofErr w:type="spellStart"/>
      <w:r w:rsidR="00802E9D">
        <w:t>ATom</w:t>
      </w:r>
      <w:proofErr w:type="spellEnd"/>
      <w:r w:rsidR="00BF0B90">
        <w:t>. Such a comprehensive global data set provide</w:t>
      </w:r>
      <w:r w:rsidR="00531AA7">
        <w:t xml:space="preserve">s an unprecedented opportunity for global aerosol models to evaluate the transport, chemistry, sources, </w:t>
      </w:r>
      <w:r w:rsidR="00802E9D">
        <w:t>removal parameters</w:t>
      </w:r>
      <w:r w:rsidR="006B1CB8">
        <w:t>, chemical aging process</w:t>
      </w:r>
      <w:r w:rsidR="00802E9D">
        <w:t>, and particle activation</w:t>
      </w:r>
      <w:r w:rsidR="00531AA7">
        <w:t xml:space="preserve"> </w:t>
      </w:r>
      <w:r w:rsidR="00D978C1">
        <w:t xml:space="preserve">and growth </w:t>
      </w:r>
      <w:r w:rsidR="00531AA7">
        <w:t>represented in their models</w:t>
      </w:r>
      <w:r w:rsidR="00AE33B2">
        <w:t xml:space="preserve">, </w:t>
      </w:r>
      <w:r w:rsidR="00802E9D">
        <w:t>and to assess human influence on atmospheric composition and cloud properties over remote oceans.</w:t>
      </w:r>
    </w:p>
    <w:p w14:paraId="4BB58667" w14:textId="77777777" w:rsidR="00AB6DF4" w:rsidRDefault="00AB6DF4" w:rsidP="008215E9"/>
    <w:p w14:paraId="0DF20785" w14:textId="77777777" w:rsidR="009558E0" w:rsidRPr="00880D29" w:rsidRDefault="000E09C3" w:rsidP="009558E0">
      <w:pPr>
        <w:rPr>
          <w:color w:val="FF0000"/>
        </w:rPr>
      </w:pPr>
      <w:r>
        <w:t xml:space="preserve">We would like to </w:t>
      </w:r>
      <w:r w:rsidR="0004509E">
        <w:t>propose a</w:t>
      </w:r>
      <w:r w:rsidR="00A962D5">
        <w:t xml:space="preserve">n </w:t>
      </w:r>
      <w:proofErr w:type="spellStart"/>
      <w:r w:rsidR="008654ED">
        <w:t>AeroCom</w:t>
      </w:r>
      <w:proofErr w:type="spellEnd"/>
      <w:r w:rsidR="008654ED">
        <w:t xml:space="preserve"> </w:t>
      </w:r>
      <w:r w:rsidR="00A962D5">
        <w:t>aerosol</w:t>
      </w:r>
      <w:r w:rsidR="0004509E">
        <w:t xml:space="preserve"> modeling activity to work with the </w:t>
      </w:r>
      <w:proofErr w:type="spellStart"/>
      <w:r w:rsidR="0004509E">
        <w:t>ATom</w:t>
      </w:r>
      <w:proofErr w:type="spellEnd"/>
      <w:r w:rsidR="0004509E">
        <w:t xml:space="preserve"> team interactively on model evaluation and data analysis.</w:t>
      </w:r>
      <w:r w:rsidR="00B82C94">
        <w:t xml:space="preserve"> Building </w:t>
      </w:r>
      <w:r w:rsidR="0077350C">
        <w:t xml:space="preserve">upon the previous fruitful collaborations between </w:t>
      </w:r>
      <w:proofErr w:type="spellStart"/>
      <w:r w:rsidR="0077350C">
        <w:t>AeroCom</w:t>
      </w:r>
      <w:proofErr w:type="spellEnd"/>
      <w:r w:rsidR="0077350C">
        <w:t xml:space="preserve"> and HIPPO (HIAPER Pole-to-Pole, a precursor mission of </w:t>
      </w:r>
      <w:proofErr w:type="spellStart"/>
      <w:r w:rsidR="0077350C">
        <w:t>ATom</w:t>
      </w:r>
      <w:proofErr w:type="spellEnd"/>
      <w:r w:rsidR="0077350C">
        <w:t>)</w:t>
      </w:r>
      <w:r w:rsidR="0004509E">
        <w:t xml:space="preserve"> </w:t>
      </w:r>
      <w:r w:rsidR="0077350C">
        <w:t xml:space="preserve">on model </w:t>
      </w:r>
      <w:proofErr w:type="spellStart"/>
      <w:r w:rsidR="0077350C">
        <w:t>intercomparison</w:t>
      </w:r>
      <w:proofErr w:type="spellEnd"/>
      <w:r w:rsidR="0077350C">
        <w:t xml:space="preserve"> and evalua</w:t>
      </w:r>
      <w:r w:rsidR="00B82C94">
        <w:t>tion</w:t>
      </w:r>
      <w:r w:rsidR="00DF4D40">
        <w:t xml:space="preserve"> (e.g., Schwarz et al., 2010; </w:t>
      </w:r>
      <w:proofErr w:type="spellStart"/>
      <w:r w:rsidR="00DF4D40">
        <w:t>Samset</w:t>
      </w:r>
      <w:proofErr w:type="spellEnd"/>
      <w:r w:rsidR="00DF4D40">
        <w:t xml:space="preserve"> et al., </w:t>
      </w:r>
      <w:r w:rsidR="009558E0">
        <w:t>2014</w:t>
      </w:r>
      <w:r w:rsidR="00DF4D40">
        <w:t>)</w:t>
      </w:r>
      <w:r w:rsidR="00B82C94">
        <w:t xml:space="preserve">, we foresee a more productive collaboration between </w:t>
      </w:r>
      <w:proofErr w:type="spellStart"/>
      <w:r w:rsidR="00B82C94">
        <w:t>AeroCom</w:t>
      </w:r>
      <w:proofErr w:type="spellEnd"/>
      <w:r w:rsidR="00B82C94">
        <w:t xml:space="preserve"> and </w:t>
      </w:r>
      <w:proofErr w:type="spellStart"/>
      <w:r w:rsidR="00B82C94">
        <w:t>ATom</w:t>
      </w:r>
      <w:proofErr w:type="spellEnd"/>
      <w:r w:rsidR="00B82C94">
        <w:t>.</w:t>
      </w:r>
      <w:r w:rsidR="009558E0" w:rsidRPr="009558E0">
        <w:rPr>
          <w:color w:val="FF0000"/>
        </w:rPr>
        <w:t xml:space="preserve"> </w:t>
      </w:r>
      <w:r w:rsidR="009558E0" w:rsidRPr="00960198">
        <w:rPr>
          <w:color w:val="000000"/>
        </w:rPr>
        <w:t>The science questions, model setup and simulations, and required output fields are listed in the next sections.</w:t>
      </w:r>
    </w:p>
    <w:p w14:paraId="19173496" w14:textId="77777777" w:rsidR="00AB6DF4" w:rsidRDefault="00AB6DF4" w:rsidP="008215E9"/>
    <w:p w14:paraId="2A492BF8" w14:textId="77777777" w:rsidR="003C7644" w:rsidRDefault="003C7644" w:rsidP="008215E9"/>
    <w:p w14:paraId="54289BE3" w14:textId="77777777" w:rsidR="008215E9" w:rsidRPr="00802E9D" w:rsidRDefault="008215E9" w:rsidP="008215E9">
      <w:pPr>
        <w:rPr>
          <w:b/>
        </w:rPr>
      </w:pPr>
      <w:r w:rsidRPr="00802E9D">
        <w:rPr>
          <w:b/>
        </w:rPr>
        <w:t xml:space="preserve">2. </w:t>
      </w:r>
      <w:r w:rsidR="002A3E6D" w:rsidRPr="00802E9D">
        <w:rPr>
          <w:b/>
        </w:rPr>
        <w:t>Science questions</w:t>
      </w:r>
    </w:p>
    <w:p w14:paraId="34F148A7" w14:textId="77777777" w:rsidR="0077350C" w:rsidRDefault="0077350C" w:rsidP="008215E9"/>
    <w:p w14:paraId="277D0BCE" w14:textId="77777777" w:rsidR="002A3E6D" w:rsidRDefault="00A35620" w:rsidP="00BC384B">
      <w:pPr>
        <w:numPr>
          <w:ilvl w:val="0"/>
          <w:numId w:val="4"/>
        </w:numPr>
        <w:rPr>
          <w:i/>
          <w:iCs/>
        </w:rPr>
      </w:pPr>
      <w:r>
        <w:rPr>
          <w:i/>
          <w:iCs/>
        </w:rPr>
        <w:t>What are</w:t>
      </w:r>
      <w:r w:rsidR="002A3E6D" w:rsidRPr="002A3E6D">
        <w:rPr>
          <w:i/>
          <w:iCs/>
        </w:rPr>
        <w:t xml:space="preserve"> the distributions of aerosols</w:t>
      </w:r>
      <w:r w:rsidR="002A3E6D">
        <w:rPr>
          <w:i/>
          <w:iCs/>
        </w:rPr>
        <w:t xml:space="preserve"> and precursor gases</w:t>
      </w:r>
      <w:r w:rsidR="002A3E6D" w:rsidRPr="002A3E6D">
        <w:rPr>
          <w:i/>
          <w:iCs/>
        </w:rPr>
        <w:t xml:space="preserve"> </w:t>
      </w:r>
      <w:r>
        <w:rPr>
          <w:i/>
          <w:iCs/>
        </w:rPr>
        <w:t xml:space="preserve">in the remote areas measured in </w:t>
      </w:r>
      <w:proofErr w:type="spellStart"/>
      <w:r>
        <w:rPr>
          <w:i/>
          <w:iCs/>
        </w:rPr>
        <w:t>ATom</w:t>
      </w:r>
      <w:proofErr w:type="spellEnd"/>
      <w:r>
        <w:rPr>
          <w:i/>
          <w:iCs/>
        </w:rPr>
        <w:t xml:space="preserve"> and simulated by models?</w:t>
      </w:r>
    </w:p>
    <w:p w14:paraId="033AAF36" w14:textId="77777777" w:rsidR="00A35620" w:rsidRDefault="00A35620" w:rsidP="00BC384B">
      <w:pPr>
        <w:numPr>
          <w:ilvl w:val="0"/>
          <w:numId w:val="4"/>
        </w:numPr>
        <w:rPr>
          <w:i/>
          <w:iCs/>
        </w:rPr>
      </w:pPr>
      <w:r>
        <w:rPr>
          <w:i/>
          <w:iCs/>
        </w:rPr>
        <w:t>What are the sources (anthropogenic, natural, transported fro</w:t>
      </w:r>
      <w:r w:rsidR="002030CE">
        <w:rPr>
          <w:i/>
          <w:iCs/>
        </w:rPr>
        <w:t>m land, emitted from ocean) of aerosols in the remote areas?</w:t>
      </w:r>
    </w:p>
    <w:p w14:paraId="7D606821" w14:textId="77777777" w:rsidR="002030CE" w:rsidRPr="002A3E6D" w:rsidRDefault="002030CE" w:rsidP="00BC384B">
      <w:pPr>
        <w:numPr>
          <w:ilvl w:val="0"/>
          <w:numId w:val="4"/>
        </w:numPr>
        <w:rPr>
          <w:i/>
          <w:iCs/>
        </w:rPr>
      </w:pPr>
      <w:r>
        <w:rPr>
          <w:i/>
          <w:iCs/>
        </w:rPr>
        <w:t>How do chemistry, transport, and removal processes determine the composition and vertical distributions of aerosols in different seasons and locations?</w:t>
      </w:r>
    </w:p>
    <w:p w14:paraId="7687BF0F" w14:textId="77777777" w:rsidR="002A3E6D" w:rsidRDefault="002A3E6D" w:rsidP="00BC384B">
      <w:pPr>
        <w:numPr>
          <w:ilvl w:val="0"/>
          <w:numId w:val="4"/>
        </w:numPr>
        <w:rPr>
          <w:i/>
          <w:iCs/>
        </w:rPr>
      </w:pPr>
      <w:r w:rsidRPr="002A3E6D">
        <w:rPr>
          <w:i/>
          <w:iCs/>
        </w:rPr>
        <w:t xml:space="preserve">What are the sources of new particles in the remote </w:t>
      </w:r>
      <w:r w:rsidR="00F54510">
        <w:rPr>
          <w:i/>
          <w:iCs/>
        </w:rPr>
        <w:t xml:space="preserve">marine boundary layer (MPBL) and free </w:t>
      </w:r>
      <w:r w:rsidRPr="002A3E6D">
        <w:rPr>
          <w:i/>
          <w:iCs/>
        </w:rPr>
        <w:t xml:space="preserve">troposphere, how rapidly do they grow to Cloud Condensation Nuclei (CCN)-active sizes, and how well are these processes represented </w:t>
      </w:r>
      <w:r w:rsidR="002030CE">
        <w:rPr>
          <w:i/>
          <w:iCs/>
        </w:rPr>
        <w:t>in models?</w:t>
      </w:r>
    </w:p>
    <w:p w14:paraId="50B9AA25" w14:textId="77777777" w:rsidR="005510EE" w:rsidRDefault="002030CE" w:rsidP="008215E9">
      <w:pPr>
        <w:numPr>
          <w:ilvl w:val="0"/>
          <w:numId w:val="4"/>
        </w:numPr>
        <w:rPr>
          <w:i/>
          <w:iCs/>
        </w:rPr>
      </w:pPr>
      <w:r>
        <w:rPr>
          <w:i/>
          <w:iCs/>
        </w:rPr>
        <w:t xml:space="preserve">How to improve the processes in models to best represent the </w:t>
      </w:r>
      <w:proofErr w:type="spellStart"/>
      <w:r>
        <w:rPr>
          <w:i/>
          <w:iCs/>
        </w:rPr>
        <w:t>ATom</w:t>
      </w:r>
      <w:proofErr w:type="spellEnd"/>
      <w:r>
        <w:rPr>
          <w:i/>
          <w:iCs/>
        </w:rPr>
        <w:t xml:space="preserve"> observations?</w:t>
      </w:r>
    </w:p>
    <w:p w14:paraId="7DC1257B" w14:textId="77777777" w:rsidR="00A07C91" w:rsidRDefault="00A07C91" w:rsidP="00A07C91">
      <w:pPr>
        <w:ind w:left="720"/>
        <w:rPr>
          <w:i/>
          <w:iCs/>
        </w:rPr>
      </w:pPr>
    </w:p>
    <w:p w14:paraId="75C7C9EE" w14:textId="77777777" w:rsidR="00207C50" w:rsidRDefault="00207C50" w:rsidP="00207C50">
      <w:pPr>
        <w:spacing w:after="60"/>
        <w:ind w:left="360"/>
        <w:jc w:val="center"/>
        <w:rPr>
          <w:sz w:val="20"/>
          <w:szCs w:val="20"/>
        </w:rPr>
      </w:pPr>
      <w:r w:rsidRPr="00420D42">
        <w:rPr>
          <w:sz w:val="20"/>
          <w:szCs w:val="20"/>
        </w:rPr>
        <w:t xml:space="preserve">Table 1. </w:t>
      </w:r>
      <w:proofErr w:type="spellStart"/>
      <w:r w:rsidRPr="00420D42">
        <w:rPr>
          <w:sz w:val="20"/>
          <w:szCs w:val="20"/>
        </w:rPr>
        <w:t>ATom</w:t>
      </w:r>
      <w:proofErr w:type="spellEnd"/>
      <w:r w:rsidRPr="00420D42">
        <w:rPr>
          <w:sz w:val="20"/>
          <w:szCs w:val="20"/>
        </w:rPr>
        <w:t xml:space="preserve"> measurements related to the proposed modeling and analysis activity.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2430"/>
      </w:tblGrid>
      <w:tr w:rsidR="00207C50" w:rsidRPr="004503D7" w14:paraId="0C4EDB47" w14:textId="77777777" w:rsidTr="00960198">
        <w:trPr>
          <w:jc w:val="center"/>
        </w:trPr>
        <w:tc>
          <w:tcPr>
            <w:tcW w:w="4158" w:type="dxa"/>
            <w:shd w:val="clear" w:color="auto" w:fill="4F81BD"/>
          </w:tcPr>
          <w:p w14:paraId="0C9A9F2F" w14:textId="77777777" w:rsidR="00207C50" w:rsidRPr="004503D7" w:rsidRDefault="00207C50" w:rsidP="00960198">
            <w:pPr>
              <w:spacing w:after="60"/>
              <w:rPr>
                <w:b/>
                <w:color w:val="FFFFFF"/>
                <w:sz w:val="19"/>
                <w:szCs w:val="19"/>
              </w:rPr>
            </w:pPr>
            <w:r w:rsidRPr="004503D7">
              <w:rPr>
                <w:b/>
                <w:color w:val="FFFFFF"/>
                <w:sz w:val="19"/>
                <w:szCs w:val="19"/>
              </w:rPr>
              <w:t>Species</w:t>
            </w:r>
          </w:p>
        </w:tc>
        <w:tc>
          <w:tcPr>
            <w:tcW w:w="2430" w:type="dxa"/>
            <w:shd w:val="clear" w:color="auto" w:fill="4F81BD"/>
          </w:tcPr>
          <w:p w14:paraId="22D97AF5" w14:textId="77777777" w:rsidR="00207C50" w:rsidRPr="004503D7" w:rsidRDefault="00207C50" w:rsidP="00960198">
            <w:pPr>
              <w:spacing w:after="60"/>
              <w:rPr>
                <w:b/>
                <w:color w:val="FFFFFF"/>
                <w:sz w:val="19"/>
                <w:szCs w:val="19"/>
              </w:rPr>
            </w:pPr>
            <w:r w:rsidRPr="004503D7">
              <w:rPr>
                <w:b/>
                <w:color w:val="FFFFFF"/>
                <w:sz w:val="19"/>
                <w:szCs w:val="19"/>
              </w:rPr>
              <w:t>Instrument</w:t>
            </w:r>
          </w:p>
        </w:tc>
      </w:tr>
      <w:tr w:rsidR="00207C50" w:rsidRPr="004503D7" w14:paraId="329E5983" w14:textId="77777777" w:rsidTr="00960198">
        <w:trPr>
          <w:jc w:val="center"/>
        </w:trPr>
        <w:tc>
          <w:tcPr>
            <w:tcW w:w="6588" w:type="dxa"/>
            <w:gridSpan w:val="2"/>
            <w:shd w:val="clear" w:color="auto" w:fill="C6D9F1"/>
          </w:tcPr>
          <w:p w14:paraId="483EF734" w14:textId="77777777" w:rsidR="00207C50" w:rsidRPr="004503D7" w:rsidRDefault="00207C50" w:rsidP="00960198">
            <w:pPr>
              <w:spacing w:after="60"/>
              <w:rPr>
                <w:b/>
                <w:i/>
                <w:sz w:val="19"/>
                <w:szCs w:val="19"/>
              </w:rPr>
            </w:pPr>
            <w:r w:rsidRPr="004503D7">
              <w:rPr>
                <w:b/>
                <w:i/>
                <w:sz w:val="19"/>
                <w:szCs w:val="19"/>
              </w:rPr>
              <w:t>Aerosol composition and microphysics:</w:t>
            </w:r>
          </w:p>
        </w:tc>
      </w:tr>
      <w:tr w:rsidR="00207C50" w:rsidRPr="004503D7" w14:paraId="27723193" w14:textId="77777777" w:rsidTr="00960198">
        <w:trPr>
          <w:jc w:val="center"/>
        </w:trPr>
        <w:tc>
          <w:tcPr>
            <w:tcW w:w="4158" w:type="dxa"/>
            <w:shd w:val="clear" w:color="auto" w:fill="auto"/>
          </w:tcPr>
          <w:p w14:paraId="7FDCC556" w14:textId="77777777" w:rsidR="00207C50" w:rsidRPr="004503D7" w:rsidRDefault="00207C50" w:rsidP="00960198">
            <w:pPr>
              <w:rPr>
                <w:sz w:val="19"/>
                <w:szCs w:val="19"/>
              </w:rPr>
            </w:pPr>
            <w:r w:rsidRPr="004503D7">
              <w:rPr>
                <w:sz w:val="19"/>
                <w:szCs w:val="19"/>
              </w:rPr>
              <w:t>Particle distribution (4-1000 nm)</w:t>
            </w:r>
          </w:p>
        </w:tc>
        <w:tc>
          <w:tcPr>
            <w:tcW w:w="2430" w:type="dxa"/>
            <w:shd w:val="clear" w:color="auto" w:fill="auto"/>
          </w:tcPr>
          <w:p w14:paraId="538B70C6" w14:textId="77777777" w:rsidR="00207C50" w:rsidRPr="004503D7" w:rsidRDefault="00207C50" w:rsidP="00960198">
            <w:pPr>
              <w:spacing w:after="60"/>
              <w:rPr>
                <w:sz w:val="19"/>
                <w:szCs w:val="19"/>
              </w:rPr>
            </w:pPr>
            <w:r w:rsidRPr="004503D7">
              <w:rPr>
                <w:sz w:val="19"/>
                <w:szCs w:val="19"/>
              </w:rPr>
              <w:t>AMP</w:t>
            </w:r>
          </w:p>
        </w:tc>
      </w:tr>
      <w:tr w:rsidR="00207C50" w:rsidRPr="004503D7" w14:paraId="2A17A518" w14:textId="77777777" w:rsidTr="00960198">
        <w:trPr>
          <w:jc w:val="center"/>
        </w:trPr>
        <w:tc>
          <w:tcPr>
            <w:tcW w:w="4158" w:type="dxa"/>
            <w:shd w:val="clear" w:color="auto" w:fill="auto"/>
          </w:tcPr>
          <w:p w14:paraId="62E49F7B" w14:textId="77777777" w:rsidR="00207C50" w:rsidRPr="004503D7" w:rsidRDefault="00207C50" w:rsidP="00960198">
            <w:pPr>
              <w:rPr>
                <w:sz w:val="19"/>
                <w:szCs w:val="19"/>
              </w:rPr>
            </w:pPr>
            <w:r w:rsidRPr="004503D7">
              <w:rPr>
                <w:sz w:val="19"/>
                <w:szCs w:val="19"/>
              </w:rPr>
              <w:t xml:space="preserve">Cloud droplet size distribution (2-50 </w:t>
            </w:r>
            <w:proofErr w:type="spellStart"/>
            <w:r w:rsidRPr="004503D7">
              <w:rPr>
                <w:sz w:val="19"/>
                <w:szCs w:val="19"/>
              </w:rPr>
              <w:t>μm</w:t>
            </w:r>
            <w:proofErr w:type="spellEnd"/>
            <w:r w:rsidRPr="004503D7">
              <w:rPr>
                <w:sz w:val="19"/>
                <w:szCs w:val="19"/>
              </w:rPr>
              <w:t>)</w:t>
            </w:r>
          </w:p>
        </w:tc>
        <w:tc>
          <w:tcPr>
            <w:tcW w:w="2430" w:type="dxa"/>
            <w:shd w:val="clear" w:color="auto" w:fill="auto"/>
          </w:tcPr>
          <w:p w14:paraId="77C70BAB" w14:textId="77777777" w:rsidR="00207C50" w:rsidRPr="004503D7" w:rsidRDefault="00207C50" w:rsidP="00960198">
            <w:pPr>
              <w:spacing w:after="60"/>
              <w:rPr>
                <w:sz w:val="19"/>
                <w:szCs w:val="19"/>
              </w:rPr>
            </w:pPr>
            <w:r w:rsidRPr="004503D7">
              <w:rPr>
                <w:sz w:val="19"/>
                <w:szCs w:val="19"/>
              </w:rPr>
              <w:t>AMP</w:t>
            </w:r>
          </w:p>
        </w:tc>
      </w:tr>
      <w:tr w:rsidR="00207C50" w:rsidRPr="004503D7" w14:paraId="50794FD5" w14:textId="77777777" w:rsidTr="00960198">
        <w:trPr>
          <w:jc w:val="center"/>
        </w:trPr>
        <w:tc>
          <w:tcPr>
            <w:tcW w:w="4158" w:type="dxa"/>
            <w:shd w:val="clear" w:color="auto" w:fill="auto"/>
          </w:tcPr>
          <w:p w14:paraId="68255ADD" w14:textId="77777777" w:rsidR="00207C50" w:rsidRPr="004503D7" w:rsidRDefault="00207C50" w:rsidP="00960198">
            <w:pPr>
              <w:spacing w:after="60"/>
              <w:rPr>
                <w:sz w:val="19"/>
                <w:szCs w:val="19"/>
              </w:rPr>
            </w:pPr>
            <w:r w:rsidRPr="004503D7">
              <w:rPr>
                <w:sz w:val="19"/>
                <w:szCs w:val="19"/>
              </w:rPr>
              <w:t>BC mass concentration and coating state</w:t>
            </w:r>
          </w:p>
        </w:tc>
        <w:tc>
          <w:tcPr>
            <w:tcW w:w="2430" w:type="dxa"/>
            <w:shd w:val="clear" w:color="auto" w:fill="auto"/>
          </w:tcPr>
          <w:p w14:paraId="7C1BC59F" w14:textId="77777777" w:rsidR="00207C50" w:rsidRPr="004503D7" w:rsidRDefault="00207C50" w:rsidP="00960198">
            <w:pPr>
              <w:spacing w:after="60"/>
              <w:rPr>
                <w:sz w:val="19"/>
                <w:szCs w:val="19"/>
              </w:rPr>
            </w:pPr>
            <w:r w:rsidRPr="004503D7">
              <w:rPr>
                <w:sz w:val="19"/>
                <w:szCs w:val="19"/>
              </w:rPr>
              <w:t>SP2</w:t>
            </w:r>
          </w:p>
        </w:tc>
      </w:tr>
      <w:tr w:rsidR="00207C50" w:rsidRPr="004503D7" w14:paraId="57383D22" w14:textId="77777777" w:rsidTr="00960198">
        <w:trPr>
          <w:jc w:val="center"/>
        </w:trPr>
        <w:tc>
          <w:tcPr>
            <w:tcW w:w="4158" w:type="dxa"/>
            <w:shd w:val="clear" w:color="auto" w:fill="auto"/>
          </w:tcPr>
          <w:p w14:paraId="58F88DF2"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p>
        </w:tc>
        <w:tc>
          <w:tcPr>
            <w:tcW w:w="2430" w:type="dxa"/>
            <w:shd w:val="clear" w:color="auto" w:fill="auto"/>
          </w:tcPr>
          <w:p w14:paraId="526A6883" w14:textId="77777777" w:rsidR="00207C50" w:rsidRPr="004503D7" w:rsidRDefault="00207C50" w:rsidP="00960198">
            <w:pPr>
              <w:spacing w:after="60"/>
              <w:rPr>
                <w:sz w:val="19"/>
                <w:szCs w:val="19"/>
              </w:rPr>
            </w:pPr>
            <w:r w:rsidRPr="004503D7">
              <w:rPr>
                <w:sz w:val="19"/>
                <w:szCs w:val="19"/>
              </w:rPr>
              <w:t>HR-AMS</w:t>
            </w:r>
          </w:p>
        </w:tc>
      </w:tr>
      <w:tr w:rsidR="00207C50" w:rsidRPr="004503D7" w14:paraId="25942BB8" w14:textId="77777777" w:rsidTr="00960198">
        <w:trPr>
          <w:jc w:val="center"/>
        </w:trPr>
        <w:tc>
          <w:tcPr>
            <w:tcW w:w="4158" w:type="dxa"/>
            <w:shd w:val="clear" w:color="auto" w:fill="auto"/>
          </w:tcPr>
          <w:p w14:paraId="238E2F80" w14:textId="77777777" w:rsidR="00207C50" w:rsidRPr="004503D7" w:rsidRDefault="00207C50" w:rsidP="00960198">
            <w:pPr>
              <w:spacing w:after="60"/>
              <w:rPr>
                <w:sz w:val="19"/>
                <w:szCs w:val="19"/>
              </w:rPr>
            </w:pPr>
            <w:r w:rsidRPr="004503D7">
              <w:rPr>
                <w:sz w:val="19"/>
                <w:szCs w:val="19"/>
              </w:rPr>
              <w:t>OA, particle O/C, H/C, and OM/OC ratio</w:t>
            </w:r>
          </w:p>
        </w:tc>
        <w:tc>
          <w:tcPr>
            <w:tcW w:w="2430" w:type="dxa"/>
            <w:shd w:val="clear" w:color="auto" w:fill="auto"/>
          </w:tcPr>
          <w:p w14:paraId="20C0F56D" w14:textId="77777777" w:rsidR="00207C50" w:rsidRPr="004503D7" w:rsidRDefault="00207C50" w:rsidP="00960198">
            <w:pPr>
              <w:spacing w:after="60"/>
              <w:rPr>
                <w:sz w:val="19"/>
                <w:szCs w:val="19"/>
              </w:rPr>
            </w:pPr>
            <w:r w:rsidRPr="004503D7">
              <w:rPr>
                <w:sz w:val="19"/>
                <w:szCs w:val="19"/>
              </w:rPr>
              <w:t>HR-AMS</w:t>
            </w:r>
          </w:p>
        </w:tc>
      </w:tr>
      <w:tr w:rsidR="00207C50" w:rsidRPr="004503D7" w14:paraId="3471F104" w14:textId="77777777" w:rsidTr="00960198">
        <w:trPr>
          <w:jc w:val="center"/>
        </w:trPr>
        <w:tc>
          <w:tcPr>
            <w:tcW w:w="4158" w:type="dxa"/>
            <w:shd w:val="clear" w:color="auto" w:fill="auto"/>
          </w:tcPr>
          <w:p w14:paraId="405DF282" w14:textId="77777777" w:rsidR="00207C50" w:rsidRPr="00D9389F" w:rsidRDefault="00207C50" w:rsidP="00960198">
            <w:pPr>
              <w:spacing w:after="60"/>
              <w:rPr>
                <w:sz w:val="19"/>
                <w:szCs w:val="19"/>
              </w:rPr>
            </w:pPr>
            <w:r>
              <w:rPr>
                <w:sz w:val="19"/>
                <w:szCs w:val="19"/>
              </w:rPr>
              <w:t xml:space="preserve">Single particle composition (200-4000 nm), particle type fractions for </w:t>
            </w:r>
            <w:r w:rsidRPr="004503D7">
              <w:rPr>
                <w:sz w:val="19"/>
                <w:szCs w:val="19"/>
              </w:rPr>
              <w:t>SO</w:t>
            </w:r>
            <w:r w:rsidRPr="004503D7">
              <w:rPr>
                <w:sz w:val="19"/>
                <w:szCs w:val="19"/>
                <w:vertAlign w:val="subscript"/>
              </w:rPr>
              <w:t>4</w:t>
            </w:r>
            <w:r w:rsidRPr="004503D7">
              <w:rPr>
                <w:sz w:val="19"/>
                <w:szCs w:val="19"/>
                <w:vertAlign w:val="superscript"/>
              </w:rPr>
              <w:t>2–</w:t>
            </w:r>
            <w:r>
              <w:rPr>
                <w:sz w:val="19"/>
                <w:szCs w:val="19"/>
              </w:rPr>
              <w:t>/OA/</w:t>
            </w:r>
            <w:r w:rsidRPr="004503D7">
              <w:rPr>
                <w:sz w:val="19"/>
                <w:szCs w:val="19"/>
              </w:rPr>
              <w:t xml:space="preserve"> NO</w:t>
            </w:r>
            <w:r w:rsidRPr="004503D7">
              <w:rPr>
                <w:sz w:val="19"/>
                <w:szCs w:val="19"/>
                <w:vertAlign w:val="subscript"/>
              </w:rPr>
              <w:t>3</w:t>
            </w:r>
            <w:r w:rsidRPr="004503D7">
              <w:rPr>
                <w:sz w:val="19"/>
                <w:szCs w:val="19"/>
                <w:vertAlign w:val="superscript"/>
              </w:rPr>
              <w:t>–</w:t>
            </w:r>
            <w:r w:rsidRPr="004503D7">
              <w:rPr>
                <w:sz w:val="19"/>
                <w:szCs w:val="19"/>
              </w:rPr>
              <w:t>,</w:t>
            </w:r>
            <w:r>
              <w:rPr>
                <w:sz w:val="19"/>
                <w:szCs w:val="19"/>
              </w:rPr>
              <w:t xml:space="preserve"> EC, sea salt, dust, biomass burning</w:t>
            </w:r>
          </w:p>
        </w:tc>
        <w:tc>
          <w:tcPr>
            <w:tcW w:w="2430" w:type="dxa"/>
            <w:shd w:val="clear" w:color="auto" w:fill="auto"/>
          </w:tcPr>
          <w:p w14:paraId="6F2D35B2" w14:textId="77777777" w:rsidR="00207C50" w:rsidRPr="004503D7" w:rsidRDefault="00207C50" w:rsidP="00960198">
            <w:pPr>
              <w:spacing w:after="60"/>
              <w:rPr>
                <w:sz w:val="19"/>
                <w:szCs w:val="19"/>
              </w:rPr>
            </w:pPr>
            <w:r>
              <w:rPr>
                <w:sz w:val="19"/>
                <w:szCs w:val="19"/>
              </w:rPr>
              <w:t>PALMS</w:t>
            </w:r>
          </w:p>
        </w:tc>
      </w:tr>
      <w:tr w:rsidR="00207C50" w:rsidRPr="004503D7" w14:paraId="4D01E358" w14:textId="77777777" w:rsidTr="00960198">
        <w:trPr>
          <w:jc w:val="center"/>
        </w:trPr>
        <w:tc>
          <w:tcPr>
            <w:tcW w:w="4158" w:type="dxa"/>
            <w:shd w:val="clear" w:color="auto" w:fill="auto"/>
          </w:tcPr>
          <w:p w14:paraId="1237E9F7" w14:textId="77777777" w:rsidR="00207C50" w:rsidRDefault="00207C50" w:rsidP="00960198">
            <w:pPr>
              <w:spacing w:after="60"/>
              <w:rPr>
                <w:sz w:val="19"/>
                <w:szCs w:val="19"/>
              </w:rPr>
            </w:pPr>
            <w:r>
              <w:rPr>
                <w:sz w:val="19"/>
                <w:szCs w:val="19"/>
              </w:rPr>
              <w:t>Particle type volume concentration</w:t>
            </w:r>
          </w:p>
        </w:tc>
        <w:tc>
          <w:tcPr>
            <w:tcW w:w="2430" w:type="dxa"/>
            <w:shd w:val="clear" w:color="auto" w:fill="auto"/>
          </w:tcPr>
          <w:p w14:paraId="06177576" w14:textId="77777777" w:rsidR="00207C50" w:rsidRDefault="00207C50" w:rsidP="00960198">
            <w:pPr>
              <w:spacing w:after="60"/>
              <w:rPr>
                <w:sz w:val="19"/>
                <w:szCs w:val="19"/>
              </w:rPr>
            </w:pPr>
            <w:r>
              <w:rPr>
                <w:sz w:val="19"/>
                <w:szCs w:val="19"/>
              </w:rPr>
              <w:t>PALMS</w:t>
            </w:r>
          </w:p>
        </w:tc>
      </w:tr>
      <w:tr w:rsidR="00207C50" w:rsidRPr="004503D7" w14:paraId="525B6C51" w14:textId="77777777" w:rsidTr="00960198">
        <w:trPr>
          <w:jc w:val="center"/>
        </w:trPr>
        <w:tc>
          <w:tcPr>
            <w:tcW w:w="4158" w:type="dxa"/>
            <w:shd w:val="clear" w:color="auto" w:fill="auto"/>
          </w:tcPr>
          <w:p w14:paraId="5C7B78A4" w14:textId="77777777" w:rsidR="00207C50" w:rsidRDefault="00207C50" w:rsidP="00960198">
            <w:pPr>
              <w:spacing w:after="60"/>
              <w:rPr>
                <w:sz w:val="19"/>
                <w:szCs w:val="19"/>
              </w:rPr>
            </w:pPr>
            <w:r>
              <w:rPr>
                <w:sz w:val="19"/>
                <w:szCs w:val="19"/>
              </w:rPr>
              <w:t>MSA/</w:t>
            </w:r>
            <w:r w:rsidRPr="004503D7">
              <w:rPr>
                <w:sz w:val="19"/>
                <w:szCs w:val="19"/>
              </w:rPr>
              <w:t xml:space="preserve"> SO</w:t>
            </w:r>
            <w:r w:rsidRPr="004503D7">
              <w:rPr>
                <w:sz w:val="19"/>
                <w:szCs w:val="19"/>
                <w:vertAlign w:val="subscript"/>
              </w:rPr>
              <w:t>4</w:t>
            </w:r>
            <w:r w:rsidRPr="004503D7">
              <w:rPr>
                <w:sz w:val="19"/>
                <w:szCs w:val="19"/>
                <w:vertAlign w:val="superscript"/>
              </w:rPr>
              <w:t>2–</w:t>
            </w:r>
            <w:r>
              <w:rPr>
                <w:sz w:val="19"/>
                <w:szCs w:val="19"/>
              </w:rPr>
              <w:t xml:space="preserve"> ratio</w:t>
            </w:r>
          </w:p>
        </w:tc>
        <w:tc>
          <w:tcPr>
            <w:tcW w:w="2430" w:type="dxa"/>
            <w:shd w:val="clear" w:color="auto" w:fill="auto"/>
          </w:tcPr>
          <w:p w14:paraId="07D004F9" w14:textId="77777777" w:rsidR="00207C50" w:rsidRDefault="00207C50" w:rsidP="00960198">
            <w:pPr>
              <w:spacing w:after="60"/>
              <w:rPr>
                <w:sz w:val="19"/>
                <w:szCs w:val="19"/>
              </w:rPr>
            </w:pPr>
            <w:r>
              <w:rPr>
                <w:sz w:val="19"/>
                <w:szCs w:val="19"/>
              </w:rPr>
              <w:t>PALMS</w:t>
            </w:r>
          </w:p>
        </w:tc>
      </w:tr>
      <w:tr w:rsidR="00207C50" w:rsidRPr="004503D7" w14:paraId="7671BBD6" w14:textId="77777777" w:rsidTr="00960198">
        <w:trPr>
          <w:jc w:val="center"/>
        </w:trPr>
        <w:tc>
          <w:tcPr>
            <w:tcW w:w="4158" w:type="dxa"/>
            <w:shd w:val="clear" w:color="auto" w:fill="auto"/>
          </w:tcPr>
          <w:p w14:paraId="1857518B"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r w:rsidRPr="004503D7">
              <w:rPr>
                <w:sz w:val="19"/>
                <w:szCs w:val="19"/>
              </w:rPr>
              <w:t>, Na</w:t>
            </w:r>
            <w:r w:rsidRPr="004503D7">
              <w:rPr>
                <w:sz w:val="19"/>
                <w:szCs w:val="19"/>
                <w:vertAlign w:val="superscript"/>
              </w:rPr>
              <w:t>+</w:t>
            </w:r>
            <w:r w:rsidRPr="004503D7">
              <w:rPr>
                <w:sz w:val="19"/>
                <w:szCs w:val="19"/>
              </w:rPr>
              <w:t>, Ca</w:t>
            </w:r>
            <w:r w:rsidRPr="004503D7">
              <w:rPr>
                <w:sz w:val="19"/>
                <w:szCs w:val="19"/>
                <w:vertAlign w:val="superscript"/>
              </w:rPr>
              <w:t>2+</w:t>
            </w:r>
            <w:r w:rsidRPr="004503D7">
              <w:rPr>
                <w:sz w:val="19"/>
                <w:szCs w:val="19"/>
              </w:rPr>
              <w:t>, K</w:t>
            </w:r>
            <w:r w:rsidRPr="004503D7">
              <w:rPr>
                <w:sz w:val="19"/>
                <w:szCs w:val="19"/>
                <w:vertAlign w:val="superscript"/>
              </w:rPr>
              <w:t>+</w:t>
            </w:r>
            <w:r w:rsidRPr="004503D7">
              <w:rPr>
                <w:sz w:val="19"/>
                <w:szCs w:val="19"/>
              </w:rPr>
              <w:t>, Mg</w:t>
            </w:r>
            <w:r w:rsidRPr="004503D7">
              <w:rPr>
                <w:sz w:val="19"/>
                <w:szCs w:val="19"/>
                <w:vertAlign w:val="superscript"/>
              </w:rPr>
              <w:t>2-</w:t>
            </w:r>
          </w:p>
        </w:tc>
        <w:tc>
          <w:tcPr>
            <w:tcW w:w="2430" w:type="dxa"/>
            <w:shd w:val="clear" w:color="auto" w:fill="auto"/>
          </w:tcPr>
          <w:p w14:paraId="68E00D79"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5CE96A5" w14:textId="77777777" w:rsidTr="00960198">
        <w:trPr>
          <w:jc w:val="center"/>
        </w:trPr>
        <w:tc>
          <w:tcPr>
            <w:tcW w:w="4158" w:type="dxa"/>
            <w:shd w:val="clear" w:color="auto" w:fill="auto"/>
          </w:tcPr>
          <w:p w14:paraId="043FFBA1" w14:textId="77777777" w:rsidR="00207C50" w:rsidRPr="004503D7" w:rsidRDefault="00207C50" w:rsidP="00960198">
            <w:pPr>
              <w:spacing w:after="60"/>
              <w:rPr>
                <w:sz w:val="19"/>
                <w:szCs w:val="19"/>
              </w:rPr>
            </w:pPr>
            <w:r w:rsidRPr="004503D7">
              <w:rPr>
                <w:sz w:val="19"/>
                <w:szCs w:val="19"/>
                <w:vertAlign w:val="superscript"/>
              </w:rPr>
              <w:t>7</w:t>
            </w:r>
            <w:r w:rsidRPr="004503D7">
              <w:rPr>
                <w:sz w:val="19"/>
                <w:szCs w:val="19"/>
              </w:rPr>
              <w:t xml:space="preserve">Be, </w:t>
            </w:r>
            <w:r w:rsidRPr="004503D7">
              <w:rPr>
                <w:sz w:val="19"/>
                <w:szCs w:val="19"/>
                <w:vertAlign w:val="superscript"/>
              </w:rPr>
              <w:t>210</w:t>
            </w:r>
            <w:r w:rsidRPr="004503D7">
              <w:rPr>
                <w:sz w:val="19"/>
                <w:szCs w:val="19"/>
              </w:rPr>
              <w:t>Pb</w:t>
            </w:r>
          </w:p>
        </w:tc>
        <w:tc>
          <w:tcPr>
            <w:tcW w:w="2430" w:type="dxa"/>
            <w:shd w:val="clear" w:color="auto" w:fill="auto"/>
          </w:tcPr>
          <w:p w14:paraId="25A4FEC5"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F6DFEB0" w14:textId="77777777" w:rsidTr="00960198">
        <w:trPr>
          <w:jc w:val="center"/>
        </w:trPr>
        <w:tc>
          <w:tcPr>
            <w:tcW w:w="4158" w:type="dxa"/>
            <w:shd w:val="clear" w:color="auto" w:fill="C6D9F1"/>
          </w:tcPr>
          <w:p w14:paraId="217611EF" w14:textId="77777777" w:rsidR="00207C50" w:rsidRPr="004503D7" w:rsidRDefault="00207C50" w:rsidP="00960198">
            <w:pPr>
              <w:spacing w:after="60"/>
              <w:rPr>
                <w:b/>
                <w:i/>
                <w:sz w:val="19"/>
                <w:szCs w:val="19"/>
              </w:rPr>
            </w:pPr>
            <w:r w:rsidRPr="004503D7">
              <w:rPr>
                <w:b/>
                <w:i/>
                <w:sz w:val="19"/>
                <w:szCs w:val="19"/>
              </w:rPr>
              <w:t>Precursor gases and related species:</w:t>
            </w:r>
          </w:p>
        </w:tc>
        <w:tc>
          <w:tcPr>
            <w:tcW w:w="2430" w:type="dxa"/>
            <w:shd w:val="clear" w:color="auto" w:fill="C6D9F1"/>
          </w:tcPr>
          <w:p w14:paraId="499AB712" w14:textId="77777777" w:rsidR="00207C50" w:rsidRPr="004503D7" w:rsidRDefault="00207C50" w:rsidP="00960198">
            <w:pPr>
              <w:spacing w:after="60"/>
              <w:rPr>
                <w:b/>
                <w:i/>
                <w:sz w:val="19"/>
                <w:szCs w:val="19"/>
              </w:rPr>
            </w:pPr>
          </w:p>
        </w:tc>
      </w:tr>
      <w:tr w:rsidR="00207C50" w:rsidRPr="004503D7" w14:paraId="7B75D0F8" w14:textId="77777777" w:rsidTr="00960198">
        <w:trPr>
          <w:jc w:val="center"/>
        </w:trPr>
        <w:tc>
          <w:tcPr>
            <w:tcW w:w="4158" w:type="dxa"/>
            <w:shd w:val="clear" w:color="auto" w:fill="auto"/>
          </w:tcPr>
          <w:p w14:paraId="49D074E9"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2</w:t>
            </w:r>
          </w:p>
        </w:tc>
        <w:tc>
          <w:tcPr>
            <w:tcW w:w="2430" w:type="dxa"/>
            <w:shd w:val="clear" w:color="auto" w:fill="auto"/>
          </w:tcPr>
          <w:p w14:paraId="5D21F9B7" w14:textId="77777777" w:rsidR="00207C50" w:rsidRPr="004503D7" w:rsidRDefault="00207C50" w:rsidP="00960198">
            <w:pPr>
              <w:spacing w:after="60"/>
              <w:rPr>
                <w:sz w:val="19"/>
                <w:szCs w:val="19"/>
              </w:rPr>
            </w:pPr>
            <w:r w:rsidRPr="004503D7">
              <w:rPr>
                <w:sz w:val="19"/>
                <w:szCs w:val="19"/>
              </w:rPr>
              <w:t>CIT-CIMS</w:t>
            </w:r>
          </w:p>
        </w:tc>
      </w:tr>
      <w:tr w:rsidR="00207C50" w:rsidRPr="004503D7" w14:paraId="2F915EC0" w14:textId="77777777" w:rsidTr="00960198">
        <w:trPr>
          <w:jc w:val="center"/>
        </w:trPr>
        <w:tc>
          <w:tcPr>
            <w:tcW w:w="4158" w:type="dxa"/>
            <w:shd w:val="clear" w:color="auto" w:fill="auto"/>
          </w:tcPr>
          <w:p w14:paraId="71DEC515" w14:textId="77777777" w:rsidR="00207C50" w:rsidRPr="004503D7" w:rsidRDefault="00207C50" w:rsidP="00960198">
            <w:pPr>
              <w:spacing w:after="60"/>
              <w:rPr>
                <w:sz w:val="19"/>
                <w:szCs w:val="19"/>
              </w:rPr>
            </w:pPr>
            <w:r w:rsidRPr="004503D7">
              <w:rPr>
                <w:sz w:val="19"/>
                <w:szCs w:val="19"/>
              </w:rPr>
              <w:t>DMS</w:t>
            </w:r>
          </w:p>
        </w:tc>
        <w:tc>
          <w:tcPr>
            <w:tcW w:w="2430" w:type="dxa"/>
            <w:shd w:val="clear" w:color="auto" w:fill="auto"/>
          </w:tcPr>
          <w:p w14:paraId="0A3BB4BD" w14:textId="77777777" w:rsidR="00207C50" w:rsidRPr="004503D7" w:rsidRDefault="00207C50" w:rsidP="00960198">
            <w:pPr>
              <w:spacing w:after="60"/>
              <w:rPr>
                <w:sz w:val="19"/>
                <w:szCs w:val="19"/>
              </w:rPr>
            </w:pPr>
            <w:r w:rsidRPr="004503D7">
              <w:rPr>
                <w:sz w:val="19"/>
                <w:szCs w:val="19"/>
              </w:rPr>
              <w:t>WAS, TOGA</w:t>
            </w:r>
          </w:p>
        </w:tc>
      </w:tr>
      <w:tr w:rsidR="00207C50" w:rsidRPr="004503D7" w14:paraId="0879078B" w14:textId="77777777" w:rsidTr="00960198">
        <w:trPr>
          <w:jc w:val="center"/>
        </w:trPr>
        <w:tc>
          <w:tcPr>
            <w:tcW w:w="4158" w:type="dxa"/>
            <w:shd w:val="clear" w:color="auto" w:fill="auto"/>
          </w:tcPr>
          <w:p w14:paraId="76ECA60B" w14:textId="77777777" w:rsidR="00207C50" w:rsidRPr="004503D7" w:rsidRDefault="00207C50" w:rsidP="00960198">
            <w:pPr>
              <w:spacing w:after="60"/>
              <w:rPr>
                <w:sz w:val="19"/>
                <w:szCs w:val="19"/>
              </w:rPr>
            </w:pPr>
            <w:r w:rsidRPr="004503D7">
              <w:rPr>
                <w:sz w:val="19"/>
                <w:szCs w:val="19"/>
              </w:rPr>
              <w:t>OCS</w:t>
            </w:r>
          </w:p>
        </w:tc>
        <w:tc>
          <w:tcPr>
            <w:tcW w:w="2430" w:type="dxa"/>
            <w:shd w:val="clear" w:color="auto" w:fill="auto"/>
          </w:tcPr>
          <w:p w14:paraId="6FAAD9F9" w14:textId="77777777" w:rsidR="00207C50" w:rsidRPr="004503D7" w:rsidRDefault="00207C50" w:rsidP="00960198">
            <w:pPr>
              <w:spacing w:after="60"/>
              <w:rPr>
                <w:sz w:val="19"/>
                <w:szCs w:val="19"/>
              </w:rPr>
            </w:pPr>
            <w:r w:rsidRPr="004503D7">
              <w:rPr>
                <w:sz w:val="19"/>
                <w:szCs w:val="19"/>
              </w:rPr>
              <w:t>WAS, PANTHER</w:t>
            </w:r>
            <w:r>
              <w:rPr>
                <w:sz w:val="19"/>
                <w:szCs w:val="19"/>
              </w:rPr>
              <w:t>, PFP</w:t>
            </w:r>
          </w:p>
        </w:tc>
      </w:tr>
      <w:tr w:rsidR="00207C50" w:rsidRPr="004503D7" w14:paraId="5CB27847" w14:textId="77777777" w:rsidTr="00960198">
        <w:trPr>
          <w:jc w:val="center"/>
        </w:trPr>
        <w:tc>
          <w:tcPr>
            <w:tcW w:w="4158" w:type="dxa"/>
            <w:shd w:val="clear" w:color="auto" w:fill="auto"/>
          </w:tcPr>
          <w:p w14:paraId="26230A22" w14:textId="77777777" w:rsidR="00207C50" w:rsidRPr="004503D7" w:rsidRDefault="00207C50" w:rsidP="00960198">
            <w:pPr>
              <w:spacing w:after="60"/>
              <w:rPr>
                <w:sz w:val="19"/>
                <w:szCs w:val="19"/>
              </w:rPr>
            </w:pPr>
            <w:r w:rsidRPr="004503D7">
              <w:rPr>
                <w:sz w:val="19"/>
                <w:szCs w:val="19"/>
              </w:rPr>
              <w:t>CO</w:t>
            </w:r>
          </w:p>
        </w:tc>
        <w:tc>
          <w:tcPr>
            <w:tcW w:w="2430" w:type="dxa"/>
            <w:shd w:val="clear" w:color="auto" w:fill="auto"/>
          </w:tcPr>
          <w:p w14:paraId="29487B64" w14:textId="77777777" w:rsidR="00207C50" w:rsidRPr="004503D7" w:rsidRDefault="00207C50" w:rsidP="00960198">
            <w:pPr>
              <w:spacing w:after="60"/>
              <w:rPr>
                <w:sz w:val="19"/>
                <w:szCs w:val="19"/>
              </w:rPr>
            </w:pPr>
            <w:r w:rsidRPr="004503D7">
              <w:rPr>
                <w:sz w:val="19"/>
                <w:szCs w:val="19"/>
              </w:rPr>
              <w:t>HTS, PANTHER/UCATS</w:t>
            </w:r>
          </w:p>
        </w:tc>
      </w:tr>
      <w:tr w:rsidR="00207C50" w:rsidRPr="004503D7" w14:paraId="2CDE8A91" w14:textId="77777777" w:rsidTr="00960198">
        <w:trPr>
          <w:jc w:val="center"/>
        </w:trPr>
        <w:tc>
          <w:tcPr>
            <w:tcW w:w="4158" w:type="dxa"/>
            <w:shd w:val="clear" w:color="auto" w:fill="auto"/>
          </w:tcPr>
          <w:p w14:paraId="45BD2A89" w14:textId="77777777" w:rsidR="00207C50" w:rsidRPr="004503D7" w:rsidRDefault="00207C50" w:rsidP="00960198">
            <w:pPr>
              <w:spacing w:after="60"/>
              <w:rPr>
                <w:sz w:val="19"/>
                <w:szCs w:val="19"/>
              </w:rPr>
            </w:pPr>
            <w:r w:rsidRPr="004503D7">
              <w:rPr>
                <w:sz w:val="19"/>
                <w:szCs w:val="19"/>
              </w:rPr>
              <w:t>CO</w:t>
            </w:r>
            <w:r w:rsidRPr="004503D7">
              <w:rPr>
                <w:sz w:val="19"/>
                <w:szCs w:val="19"/>
                <w:vertAlign w:val="subscript"/>
              </w:rPr>
              <w:t>2</w:t>
            </w:r>
          </w:p>
        </w:tc>
        <w:tc>
          <w:tcPr>
            <w:tcW w:w="2430" w:type="dxa"/>
            <w:shd w:val="clear" w:color="auto" w:fill="auto"/>
          </w:tcPr>
          <w:p w14:paraId="0515B572" w14:textId="77777777" w:rsidR="00207C50" w:rsidRPr="004503D7" w:rsidRDefault="00207C50" w:rsidP="00960198">
            <w:pPr>
              <w:spacing w:after="60"/>
              <w:rPr>
                <w:sz w:val="19"/>
                <w:szCs w:val="19"/>
              </w:rPr>
            </w:pPr>
            <w:r w:rsidRPr="004503D7">
              <w:rPr>
                <w:sz w:val="19"/>
                <w:szCs w:val="19"/>
              </w:rPr>
              <w:t>HTS</w:t>
            </w:r>
          </w:p>
        </w:tc>
      </w:tr>
      <w:tr w:rsidR="00207C50" w:rsidRPr="004503D7" w14:paraId="06DADF08" w14:textId="77777777" w:rsidTr="00960198">
        <w:trPr>
          <w:jc w:val="center"/>
        </w:trPr>
        <w:tc>
          <w:tcPr>
            <w:tcW w:w="4158" w:type="dxa"/>
            <w:shd w:val="clear" w:color="auto" w:fill="C6D9F1"/>
          </w:tcPr>
          <w:p w14:paraId="7076A055" w14:textId="77777777" w:rsidR="00207C50" w:rsidRPr="004503D7" w:rsidRDefault="00207C50" w:rsidP="00960198">
            <w:pPr>
              <w:spacing w:after="60"/>
              <w:rPr>
                <w:b/>
                <w:i/>
                <w:sz w:val="19"/>
                <w:szCs w:val="19"/>
              </w:rPr>
            </w:pPr>
            <w:r w:rsidRPr="004503D7">
              <w:rPr>
                <w:b/>
                <w:i/>
                <w:sz w:val="19"/>
                <w:szCs w:val="19"/>
              </w:rPr>
              <w:t>Other:</w:t>
            </w:r>
          </w:p>
        </w:tc>
        <w:tc>
          <w:tcPr>
            <w:tcW w:w="2430" w:type="dxa"/>
            <w:shd w:val="clear" w:color="auto" w:fill="C6D9F1"/>
          </w:tcPr>
          <w:p w14:paraId="11F1DDE9" w14:textId="77777777" w:rsidR="00207C50" w:rsidRPr="004503D7" w:rsidRDefault="00207C50" w:rsidP="00960198">
            <w:pPr>
              <w:spacing w:after="60"/>
              <w:rPr>
                <w:b/>
                <w:i/>
                <w:sz w:val="19"/>
                <w:szCs w:val="19"/>
              </w:rPr>
            </w:pPr>
          </w:p>
        </w:tc>
      </w:tr>
      <w:tr w:rsidR="00207C50" w:rsidRPr="004503D7" w14:paraId="0B5F214F" w14:textId="77777777" w:rsidTr="00960198">
        <w:trPr>
          <w:jc w:val="center"/>
        </w:trPr>
        <w:tc>
          <w:tcPr>
            <w:tcW w:w="4158" w:type="dxa"/>
            <w:shd w:val="clear" w:color="auto" w:fill="auto"/>
          </w:tcPr>
          <w:p w14:paraId="15AAEFE7" w14:textId="77777777" w:rsidR="00207C50" w:rsidRPr="004503D7" w:rsidRDefault="00207C50" w:rsidP="00960198">
            <w:pPr>
              <w:spacing w:after="60"/>
              <w:rPr>
                <w:sz w:val="19"/>
                <w:szCs w:val="19"/>
              </w:rPr>
            </w:pPr>
            <w:r w:rsidRPr="004503D7">
              <w:rPr>
                <w:sz w:val="19"/>
                <w:szCs w:val="19"/>
              </w:rPr>
              <w:t>Pressure, temperature, winds, turbulence</w:t>
            </w:r>
          </w:p>
        </w:tc>
        <w:tc>
          <w:tcPr>
            <w:tcW w:w="2430" w:type="dxa"/>
            <w:shd w:val="clear" w:color="auto" w:fill="auto"/>
          </w:tcPr>
          <w:p w14:paraId="59C23B05" w14:textId="77777777" w:rsidR="00207C50" w:rsidRPr="004503D7" w:rsidRDefault="00207C50" w:rsidP="00960198">
            <w:pPr>
              <w:spacing w:after="60"/>
              <w:rPr>
                <w:sz w:val="19"/>
                <w:szCs w:val="19"/>
              </w:rPr>
            </w:pPr>
            <w:r w:rsidRPr="004503D7">
              <w:rPr>
                <w:sz w:val="19"/>
                <w:szCs w:val="19"/>
              </w:rPr>
              <w:t>MMS</w:t>
            </w:r>
          </w:p>
        </w:tc>
      </w:tr>
      <w:tr w:rsidR="00207C50" w:rsidRPr="004503D7" w14:paraId="0D56B998" w14:textId="77777777" w:rsidTr="00960198">
        <w:trPr>
          <w:jc w:val="center"/>
        </w:trPr>
        <w:tc>
          <w:tcPr>
            <w:tcW w:w="4158" w:type="dxa"/>
            <w:shd w:val="clear" w:color="auto" w:fill="auto"/>
          </w:tcPr>
          <w:p w14:paraId="5B8D9C27" w14:textId="77777777" w:rsidR="00207C50" w:rsidRPr="004503D7" w:rsidRDefault="00207C50" w:rsidP="00960198">
            <w:pPr>
              <w:spacing w:after="60"/>
              <w:rPr>
                <w:sz w:val="19"/>
                <w:szCs w:val="19"/>
              </w:rPr>
            </w:pPr>
            <w:r>
              <w:rPr>
                <w:sz w:val="19"/>
                <w:szCs w:val="19"/>
              </w:rPr>
              <w:t>Spectrally-resolved actinic flux (280-650 nm)</w:t>
            </w:r>
          </w:p>
        </w:tc>
        <w:tc>
          <w:tcPr>
            <w:tcW w:w="2430" w:type="dxa"/>
            <w:shd w:val="clear" w:color="auto" w:fill="auto"/>
          </w:tcPr>
          <w:p w14:paraId="62AC76CE" w14:textId="77777777" w:rsidR="00207C50" w:rsidRPr="004503D7" w:rsidRDefault="00207C50" w:rsidP="00960198">
            <w:pPr>
              <w:spacing w:after="60"/>
              <w:rPr>
                <w:sz w:val="19"/>
                <w:szCs w:val="19"/>
              </w:rPr>
            </w:pPr>
            <w:r>
              <w:rPr>
                <w:sz w:val="19"/>
                <w:szCs w:val="19"/>
              </w:rPr>
              <w:t>CAFS</w:t>
            </w:r>
          </w:p>
        </w:tc>
      </w:tr>
    </w:tbl>
    <w:p w14:paraId="531AC041" w14:textId="77777777" w:rsidR="00224963" w:rsidRDefault="00224963" w:rsidP="008215E9"/>
    <w:p w14:paraId="444E54C1" w14:textId="08C25B01" w:rsidR="007F39FC" w:rsidRDefault="009F03E7" w:rsidP="00725FDC">
      <w:pPr>
        <w:rPr>
          <w:b/>
        </w:rPr>
      </w:pPr>
      <w:r>
        <w:rPr>
          <w:b/>
        </w:rPr>
        <w:t>3</w:t>
      </w:r>
      <w:r w:rsidR="00224963" w:rsidRPr="00224963">
        <w:rPr>
          <w:b/>
        </w:rPr>
        <w:t>. Planned model experiments</w:t>
      </w:r>
    </w:p>
    <w:p w14:paraId="2329E3BF" w14:textId="1912DA93" w:rsidR="00433533" w:rsidRDefault="00433533" w:rsidP="00725FDC">
      <w:pPr>
        <w:rPr>
          <w:b/>
        </w:rPr>
      </w:pPr>
    </w:p>
    <w:p w14:paraId="0357F81F" w14:textId="0753E131" w:rsidR="00433533" w:rsidRDefault="00433533" w:rsidP="00725FDC">
      <w:r w:rsidRPr="00433533">
        <w:t>We will have two</w:t>
      </w:r>
      <w:r w:rsidR="00352058">
        <w:t xml:space="preserve"> focused areas of study</w:t>
      </w:r>
      <w:r w:rsidRPr="00433533">
        <w:t>: 1) aerosol composition, distribution, and processes (</w:t>
      </w:r>
      <w:proofErr w:type="spellStart"/>
      <w:r w:rsidRPr="00433533">
        <w:t>ATom</w:t>
      </w:r>
      <w:proofErr w:type="spellEnd"/>
      <w:r w:rsidRPr="00433533">
        <w:t>-general), and 2)</w:t>
      </w:r>
      <w:r w:rsidR="00352058">
        <w:t xml:space="preserve"> a</w:t>
      </w:r>
      <w:r w:rsidRPr="00433533">
        <w:t>tmospheric new particle formation processes (</w:t>
      </w:r>
      <w:proofErr w:type="spellStart"/>
      <w:r w:rsidRPr="00433533">
        <w:t>ATom</w:t>
      </w:r>
      <w:proofErr w:type="spellEnd"/>
      <w:r w:rsidRPr="00433533">
        <w:t>-NPF).</w:t>
      </w:r>
    </w:p>
    <w:p w14:paraId="028F2D2F" w14:textId="77777777" w:rsidR="00352058" w:rsidRPr="00433533" w:rsidRDefault="00352058" w:rsidP="00725FDC"/>
    <w:p w14:paraId="2130FAFB" w14:textId="7DC9F547" w:rsidR="00433533" w:rsidRPr="00433533" w:rsidRDefault="00433533" w:rsidP="00725FDC">
      <w:r>
        <w:lastRenderedPageBreak/>
        <w:t xml:space="preserve">In </w:t>
      </w:r>
      <w:proofErr w:type="spellStart"/>
      <w:r>
        <w:t>ATom</w:t>
      </w:r>
      <w:proofErr w:type="spellEnd"/>
      <w:r>
        <w:t>-NPF, t</w:t>
      </w:r>
      <w:r w:rsidRPr="00433533">
        <w:t xml:space="preserve">he occurrence of </w:t>
      </w:r>
      <w:r>
        <w:t>NPF</w:t>
      </w:r>
      <w:r w:rsidRPr="00433533">
        <w:t xml:space="preserve"> and influence of this on CCN number concentrations in the model ensemble will be evaluated and compared with </w:t>
      </w:r>
      <w:proofErr w:type="spellStart"/>
      <w:r>
        <w:t>ATom</w:t>
      </w:r>
      <w:proofErr w:type="spellEnd"/>
      <w:r>
        <w:t xml:space="preserve"> </w:t>
      </w:r>
      <w:r w:rsidRPr="00433533">
        <w:t xml:space="preserve">measurements. We will compare the location, number and seasonal dependence of nucleation mode aerosols, Aitken and accumulation mode number concentrations and composition where they can be linked to growth of newly formed particles. The influence of factors such as condensation and coagulation sinks, convective influence, anthropogenic and continental influence and marine influence on new particle formation will be investigated. Hemispheric differences, as well as differences between the Pacific and Atlantic will be examined. Where possible, the influence of different NPF mechanisms (e.g. ion-induced, ternary, organics) within a model will be investigated, as well as the influence of free tropospheric nucleation on boundary layer CCN number concentrations (sensitivity studies are detail in the documents linked below. Systematic differences between modal and section aerosol microphysical models will be examined. Advances in the </w:t>
      </w:r>
      <w:proofErr w:type="spellStart"/>
      <w:r w:rsidRPr="00433533">
        <w:t>AeroCom</w:t>
      </w:r>
      <w:proofErr w:type="spellEnd"/>
      <w:r w:rsidRPr="00433533">
        <w:t xml:space="preserve"> ensemble relating to NPF from those published in </w: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 </w:instrTex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EN.CITE.DATA </w:instrText>
      </w:r>
      <w:r w:rsidRPr="00433533">
        <w:fldChar w:fldCharType="end"/>
      </w:r>
      <w:r w:rsidRPr="00433533">
        <w:fldChar w:fldCharType="separate"/>
      </w:r>
      <w:r w:rsidRPr="00433533">
        <w:t>Mann, Carslaw [1]</w:t>
      </w:r>
      <w:r w:rsidRPr="00433533">
        <w:fldChar w:fldCharType="end"/>
      </w:r>
      <w:r w:rsidRPr="00433533">
        <w:t xml:space="preserve"> will be investigated.</w:t>
      </w:r>
    </w:p>
    <w:p w14:paraId="0C165379" w14:textId="77777777" w:rsidR="007F39FC" w:rsidRDefault="007F39FC" w:rsidP="00C6560A"/>
    <w:p w14:paraId="4F8CF6E3" w14:textId="169BA008" w:rsidR="00725FDC" w:rsidRDefault="007577AD" w:rsidP="00C6560A">
      <w:pPr>
        <w:rPr>
          <w:lang w:val="en-GB"/>
        </w:rPr>
      </w:pPr>
      <w:r>
        <w:t>Here is o</w:t>
      </w:r>
      <w:r w:rsidR="00725FDC">
        <w:t>ur planned model setup and experiments</w:t>
      </w:r>
      <w:r w:rsidR="00753AE8">
        <w:t xml:space="preserve"> for both </w:t>
      </w:r>
      <w:proofErr w:type="spellStart"/>
      <w:r w:rsidR="00753AE8">
        <w:t>ATom</w:t>
      </w:r>
      <w:proofErr w:type="spellEnd"/>
      <w:r w:rsidR="00753AE8">
        <w:t xml:space="preserve">-general and </w:t>
      </w:r>
      <w:proofErr w:type="spellStart"/>
      <w:r w:rsidR="00753AE8">
        <w:t>ATom</w:t>
      </w:r>
      <w:proofErr w:type="spellEnd"/>
      <w:r w:rsidR="00753AE8">
        <w:t>-NPF</w:t>
      </w:r>
      <w:r w:rsidR="00725FDC">
        <w:t xml:space="preserve">. </w:t>
      </w:r>
      <w:r w:rsidR="00627828">
        <w:t xml:space="preserve">We will share the same </w:t>
      </w:r>
      <w:r w:rsidR="00725FDC">
        <w:t>Base simulation</w:t>
      </w:r>
      <w:r w:rsidR="00627828">
        <w:t xml:space="preserve"> with aircraft-general (see Aircraft-General protocol by Duncan Watson-Parris), </w:t>
      </w:r>
      <w:r w:rsidR="00627828" w:rsidRPr="00F613B9">
        <w:rPr>
          <w:i/>
          <w:u w:val="single"/>
        </w:rPr>
        <w:t xml:space="preserve">but the </w:t>
      </w:r>
      <w:proofErr w:type="spellStart"/>
      <w:r w:rsidR="00627828" w:rsidRPr="00F613B9">
        <w:rPr>
          <w:i/>
          <w:u w:val="single"/>
        </w:rPr>
        <w:t>ATom</w:t>
      </w:r>
      <w:proofErr w:type="spellEnd"/>
      <w:r w:rsidR="00627828" w:rsidRPr="00F613B9">
        <w:rPr>
          <w:i/>
          <w:u w:val="single"/>
        </w:rPr>
        <w:t xml:space="preserve"> analyses will focus only on </w:t>
      </w:r>
      <w:r w:rsidR="00725FDC" w:rsidRPr="00F613B9">
        <w:rPr>
          <w:i/>
          <w:u w:val="single"/>
        </w:rPr>
        <w:t>three years of 2016-2018</w:t>
      </w:r>
      <w:r w:rsidR="00725FDC">
        <w:t xml:space="preserve">, </w:t>
      </w:r>
      <w:r w:rsidR="00D5543C">
        <w:t xml:space="preserve">i.e., </w:t>
      </w:r>
      <w:r w:rsidR="00725FDC">
        <w:t xml:space="preserve">the whole </w:t>
      </w:r>
      <w:proofErr w:type="spellStart"/>
      <w:r w:rsidR="00725FDC">
        <w:t>ATom</w:t>
      </w:r>
      <w:proofErr w:type="spellEnd"/>
      <w:r w:rsidR="00725FDC">
        <w:t xml:space="preserve"> observation time period. </w:t>
      </w:r>
      <w:r w:rsidR="00725FDC" w:rsidRPr="00F613B9">
        <w:rPr>
          <w:i/>
          <w:u w:val="single"/>
        </w:rPr>
        <w:t xml:space="preserve">All </w:t>
      </w:r>
      <w:proofErr w:type="spellStart"/>
      <w:r w:rsidR="00627828" w:rsidRPr="00F613B9">
        <w:rPr>
          <w:i/>
          <w:u w:val="single"/>
        </w:rPr>
        <w:t>ATom</w:t>
      </w:r>
      <w:proofErr w:type="spellEnd"/>
      <w:r w:rsidR="00627828" w:rsidRPr="00F613B9">
        <w:rPr>
          <w:i/>
          <w:u w:val="single"/>
        </w:rPr>
        <w:t xml:space="preserve"> sensitivity</w:t>
      </w:r>
      <w:r w:rsidR="00725FDC" w:rsidRPr="00F613B9">
        <w:rPr>
          <w:i/>
          <w:u w:val="single"/>
        </w:rPr>
        <w:t xml:space="preserve"> experiments run for one year of 2017 only</w:t>
      </w:r>
      <w:r w:rsidR="00725FDC">
        <w:t xml:space="preserve">. </w:t>
      </w:r>
      <w:r w:rsidR="007F39FC">
        <w:rPr>
          <w:lang w:val="en-GB"/>
        </w:rPr>
        <w:t xml:space="preserve">All participant </w:t>
      </w:r>
      <w:r w:rsidR="007F39FC" w:rsidRPr="008D304E">
        <w:rPr>
          <w:lang w:val="en-GB"/>
        </w:rPr>
        <w:t>models shall use or nu</w:t>
      </w:r>
      <w:r w:rsidR="007F39FC">
        <w:rPr>
          <w:lang w:val="en-GB"/>
        </w:rPr>
        <w:t>dge meteorological data for the simulation period.</w:t>
      </w:r>
      <w:r w:rsidR="007F39FC" w:rsidRPr="008D304E">
        <w:rPr>
          <w:lang w:val="en-GB"/>
        </w:rPr>
        <w:t xml:space="preserve"> </w:t>
      </w:r>
      <w:r w:rsidR="00C6560A" w:rsidRPr="008D304E">
        <w:rPr>
          <w:lang w:val="en-GB"/>
        </w:rPr>
        <w:t xml:space="preserve">All models use the same pre-defined emission data for </w:t>
      </w:r>
      <w:r w:rsidR="00C6560A">
        <w:rPr>
          <w:lang w:val="en-GB"/>
        </w:rPr>
        <w:t>gas and aerosol tracers as could as possible</w:t>
      </w:r>
      <w:r w:rsidR="00C6560A" w:rsidRPr="008D304E">
        <w:rPr>
          <w:lang w:val="en-GB"/>
        </w:rPr>
        <w:t xml:space="preserve">. </w:t>
      </w:r>
    </w:p>
    <w:p w14:paraId="6DE84990" w14:textId="77777777" w:rsidR="007F39FC" w:rsidRDefault="007F39FC" w:rsidP="00C6560A">
      <w:pPr>
        <w:rPr>
          <w:lang w:val="en-GB"/>
        </w:rPr>
      </w:pPr>
    </w:p>
    <w:p w14:paraId="035B171F" w14:textId="77777777" w:rsidR="00725FDC" w:rsidRDefault="00725FDC" w:rsidP="00725FDC">
      <w:r>
        <w:t xml:space="preserve">Emissions: </w:t>
      </w:r>
    </w:p>
    <w:p w14:paraId="5892B2D6" w14:textId="77777777" w:rsidR="00725FDC" w:rsidRDefault="00725FDC" w:rsidP="00725FDC">
      <w:pPr>
        <w:pStyle w:val="ColorfulList-Accent11"/>
        <w:numPr>
          <w:ilvl w:val="0"/>
          <w:numId w:val="3"/>
        </w:numPr>
      </w:pPr>
      <w:r>
        <w:t>Anthropogenic:</w:t>
      </w:r>
      <w:r w:rsidR="003800A1">
        <w:t xml:space="preserve"> Coupled Model </w:t>
      </w:r>
      <w:proofErr w:type="spellStart"/>
      <w:r w:rsidR="003800A1">
        <w:t>Intercomparison</w:t>
      </w:r>
      <w:proofErr w:type="spellEnd"/>
      <w:r w:rsidR="003800A1">
        <w:t xml:space="preserve"> Project version 6 (</w:t>
      </w:r>
      <w:r>
        <w:t>CMIP6</w:t>
      </w:r>
      <w:r w:rsidR="003800A1">
        <w:t>)</w:t>
      </w:r>
    </w:p>
    <w:p w14:paraId="0EE3ACE3" w14:textId="6F26D4C0" w:rsidR="00725FDC" w:rsidRDefault="00725FDC" w:rsidP="00725FDC">
      <w:pPr>
        <w:pStyle w:val="ColorfulList-Accent11"/>
        <w:numPr>
          <w:ilvl w:val="0"/>
          <w:numId w:val="3"/>
        </w:numPr>
      </w:pPr>
      <w:r>
        <w:t xml:space="preserve">Biomass burning: Near real time emission (e.g., </w:t>
      </w:r>
      <w:r w:rsidR="003800A1">
        <w:t>The Global Fire Assimilation System (</w:t>
      </w:r>
      <w:r>
        <w:t>GFAS</w:t>
      </w:r>
      <w:r w:rsidR="003800A1">
        <w:t>)</w:t>
      </w:r>
      <w:r w:rsidR="00667F69">
        <w:t xml:space="preserve">, </w:t>
      </w:r>
      <w:r w:rsidR="00352058">
        <w:t xml:space="preserve">or </w:t>
      </w:r>
      <w:r w:rsidR="00667F69">
        <w:t>Fire Energetics and Emissions Research (FEERv1.0-G1.2)</w:t>
      </w:r>
      <w:r>
        <w:t>)</w:t>
      </w:r>
      <w:r w:rsidR="00352058">
        <w:t xml:space="preserve"> </w:t>
      </w:r>
      <w:r w:rsidR="00CB3577">
        <w:t xml:space="preserve"> </w:t>
      </w:r>
    </w:p>
    <w:p w14:paraId="4F6C3E94" w14:textId="77777777" w:rsidR="00725FDC" w:rsidRDefault="00725FDC" w:rsidP="00725FDC">
      <w:pPr>
        <w:pStyle w:val="ColorfulList-Accent11"/>
        <w:numPr>
          <w:ilvl w:val="0"/>
          <w:numId w:val="3"/>
        </w:numPr>
      </w:pPr>
      <w:r>
        <w:t xml:space="preserve">Volcanic: </w:t>
      </w:r>
      <w:proofErr w:type="spellStart"/>
      <w:r>
        <w:t>Carn</w:t>
      </w:r>
      <w:proofErr w:type="spellEnd"/>
      <w:r>
        <w:t xml:space="preserve"> et al.</w:t>
      </w:r>
      <w:r w:rsidR="003800A1">
        <w:t xml:space="preserve"> (2017)</w:t>
      </w:r>
      <w:r>
        <w:t xml:space="preserve"> if available for </w:t>
      </w:r>
      <w:proofErr w:type="spellStart"/>
      <w:r>
        <w:t>ATom</w:t>
      </w:r>
      <w:proofErr w:type="spellEnd"/>
      <w:r>
        <w:t xml:space="preserve"> time period. Otherwise degassing only</w:t>
      </w:r>
    </w:p>
    <w:p w14:paraId="06A9A3DD" w14:textId="77777777" w:rsidR="00725FDC" w:rsidRDefault="00725FDC" w:rsidP="00725FDC">
      <w:pPr>
        <w:pStyle w:val="ColorfulList-Accent11"/>
        <w:numPr>
          <w:ilvl w:val="0"/>
          <w:numId w:val="3"/>
        </w:numPr>
      </w:pPr>
      <w:r>
        <w:t>DMS: DMS sea surface water concentration from Lana et al., 2011</w:t>
      </w:r>
    </w:p>
    <w:p w14:paraId="34FFFE92" w14:textId="3FBCC9A7" w:rsidR="00725FDC" w:rsidRDefault="00725FDC" w:rsidP="00725FDC">
      <w:pPr>
        <w:pStyle w:val="ColorfulList-Accent11"/>
        <w:numPr>
          <w:ilvl w:val="0"/>
          <w:numId w:val="3"/>
        </w:numPr>
      </w:pPr>
      <w:r>
        <w:t xml:space="preserve">Ocean POA: </w:t>
      </w:r>
      <w:r w:rsidR="00406531">
        <w:t xml:space="preserve">report marine POA emission used in </w:t>
      </w:r>
      <w:r w:rsidR="00CF3CFF">
        <w:t>each</w:t>
      </w:r>
      <w:r w:rsidR="00352058">
        <w:t xml:space="preserve"> </w:t>
      </w:r>
      <w:r w:rsidR="00406531">
        <w:t>model</w:t>
      </w:r>
    </w:p>
    <w:p w14:paraId="5BD60419" w14:textId="7A1D79C2" w:rsidR="00725FDC" w:rsidRDefault="00725FDC" w:rsidP="00725FDC">
      <w:pPr>
        <w:pStyle w:val="ColorfulList-Accent11"/>
        <w:numPr>
          <w:ilvl w:val="0"/>
          <w:numId w:val="3"/>
        </w:numPr>
      </w:pPr>
      <w:r>
        <w:t xml:space="preserve">Dust and sea salt: calculated </w:t>
      </w:r>
      <w:r w:rsidR="00352058">
        <w:t>by</w:t>
      </w:r>
      <w:r w:rsidR="00CF3CFF">
        <w:t xml:space="preserve"> each</w:t>
      </w:r>
      <w:r>
        <w:t xml:space="preserve"> model</w:t>
      </w:r>
    </w:p>
    <w:p w14:paraId="3C6823DA" w14:textId="57D4F672" w:rsidR="003800A1" w:rsidRDefault="00406531" w:rsidP="003800A1">
      <w:pPr>
        <w:pStyle w:val="ColorfulList-Accent11"/>
        <w:numPr>
          <w:ilvl w:val="0"/>
          <w:numId w:val="3"/>
        </w:numPr>
      </w:pPr>
      <w:r>
        <w:t xml:space="preserve">Report any other </w:t>
      </w:r>
      <w:r w:rsidR="001E3293">
        <w:t xml:space="preserve">marine </w:t>
      </w:r>
      <w:r>
        <w:t>in</w:t>
      </w:r>
      <w:r w:rsidR="001E3293">
        <w:t xml:space="preserve">organic and organic emission used in </w:t>
      </w:r>
      <w:r w:rsidR="00CF3CFF">
        <w:t xml:space="preserve">each </w:t>
      </w:r>
      <w:r w:rsidR="001E3293">
        <w:t>mode</w:t>
      </w:r>
      <w:r w:rsidR="00CF3CFF">
        <w:t>l</w:t>
      </w:r>
    </w:p>
    <w:p w14:paraId="023423D6" w14:textId="1FFF4DB4" w:rsidR="006D001E" w:rsidRDefault="003800A1" w:rsidP="003800A1">
      <w:pPr>
        <w:pStyle w:val="ColorfulList-Accent11"/>
        <w:numPr>
          <w:ilvl w:val="0"/>
          <w:numId w:val="3"/>
        </w:numPr>
      </w:pPr>
      <w:r>
        <w:t xml:space="preserve">SOA: report SOA production used in </w:t>
      </w:r>
      <w:r w:rsidR="00CF3CFF">
        <w:t xml:space="preserve">each </w:t>
      </w:r>
      <w:r>
        <w:t>model</w:t>
      </w:r>
    </w:p>
    <w:p w14:paraId="254F80B7" w14:textId="77777777" w:rsidR="006D001E" w:rsidRDefault="006D001E" w:rsidP="006D001E"/>
    <w:p w14:paraId="7609BA41" w14:textId="652C1EC8" w:rsidR="006D001E" w:rsidRDefault="006D001E" w:rsidP="006D001E">
      <w:r>
        <w:t xml:space="preserve">Model </w:t>
      </w:r>
      <w:r w:rsidR="009106E6">
        <w:t>experiments</w:t>
      </w:r>
      <w:r>
        <w:t>:</w:t>
      </w:r>
    </w:p>
    <w:p w14:paraId="68A5D258" w14:textId="244CC339" w:rsidR="00460F83" w:rsidRDefault="00460F83" w:rsidP="00460F83">
      <w:pPr>
        <w:ind w:left="360"/>
      </w:pPr>
      <w:proofErr w:type="spellStart"/>
      <w:r>
        <w:t>ATom</w:t>
      </w:r>
      <w:proofErr w:type="spellEnd"/>
      <w:r>
        <w:t>-general:</w:t>
      </w:r>
    </w:p>
    <w:p w14:paraId="6E3B5548" w14:textId="28BACC36" w:rsidR="009106E6" w:rsidRDefault="009106E6" w:rsidP="002D4877">
      <w:pPr>
        <w:pStyle w:val="ColorfulList-Accent11"/>
        <w:numPr>
          <w:ilvl w:val="0"/>
          <w:numId w:val="5"/>
        </w:numPr>
      </w:pPr>
      <w:r>
        <w:t>Base</w:t>
      </w:r>
      <w:r w:rsidR="00C52D01">
        <w:t xml:space="preserve"> – </w:t>
      </w:r>
      <w:r>
        <w:t>all emissions</w:t>
      </w:r>
      <w:r w:rsidR="00CB3577">
        <w:t xml:space="preserve"> </w:t>
      </w:r>
      <w:r w:rsidR="002D4877">
        <w:t>(share with aircraft-general experiment</w:t>
      </w:r>
      <w:r w:rsidR="00F613B9">
        <w:t xml:space="preserve"> but only for 2016-2018</w:t>
      </w:r>
      <w:r w:rsidR="002D4877">
        <w:t>)</w:t>
      </w:r>
    </w:p>
    <w:p w14:paraId="7543AD27" w14:textId="2054C783" w:rsidR="009106E6" w:rsidRDefault="0065427F" w:rsidP="00C52D01">
      <w:pPr>
        <w:pStyle w:val="ColorfulList-Accent11"/>
        <w:numPr>
          <w:ilvl w:val="0"/>
          <w:numId w:val="5"/>
        </w:numPr>
      </w:pPr>
      <w:proofErr w:type="spellStart"/>
      <w:r>
        <w:t>ExpA</w:t>
      </w:r>
      <w:proofErr w:type="spellEnd"/>
      <w:r w:rsidR="00CD16DA">
        <w:t xml:space="preserve"> – </w:t>
      </w:r>
      <w:r w:rsidR="004F6FC2">
        <w:t>no anthropogenic emission</w:t>
      </w:r>
    </w:p>
    <w:p w14:paraId="4056B711" w14:textId="77777777" w:rsidR="004F6FC2" w:rsidRDefault="004F6FC2" w:rsidP="00C52D01">
      <w:pPr>
        <w:pStyle w:val="ColorfulList-Accent11"/>
        <w:numPr>
          <w:ilvl w:val="0"/>
          <w:numId w:val="5"/>
        </w:numPr>
      </w:pPr>
      <w:proofErr w:type="spellStart"/>
      <w:r>
        <w:t>ExpB</w:t>
      </w:r>
      <w:proofErr w:type="spellEnd"/>
      <w:r>
        <w:t xml:space="preserve"> – no biomass burning emission</w:t>
      </w:r>
    </w:p>
    <w:p w14:paraId="59B9D16E" w14:textId="595ABA61" w:rsidR="009106E6" w:rsidRDefault="004F6FC2" w:rsidP="006D001E">
      <w:pPr>
        <w:pStyle w:val="ColorfulList-Accent11"/>
        <w:numPr>
          <w:ilvl w:val="0"/>
          <w:numId w:val="5"/>
        </w:numPr>
      </w:pPr>
      <w:proofErr w:type="spellStart"/>
      <w:r>
        <w:t>ExpC</w:t>
      </w:r>
      <w:proofErr w:type="spellEnd"/>
      <w:r w:rsidR="00C52D01">
        <w:t xml:space="preserve"> – ocean emission only (optional)</w:t>
      </w:r>
    </w:p>
    <w:p w14:paraId="08AD021E" w14:textId="77777777" w:rsidR="00460F83" w:rsidRDefault="00460F83" w:rsidP="00460F83">
      <w:pPr>
        <w:pStyle w:val="ColorfulList-Accent11"/>
      </w:pPr>
    </w:p>
    <w:p w14:paraId="1D085653" w14:textId="63E45DBB" w:rsidR="009D5066" w:rsidRDefault="00460F83" w:rsidP="009D5066">
      <w:pPr>
        <w:pStyle w:val="ColorfulList-Accent11"/>
        <w:ind w:left="360"/>
      </w:pPr>
      <w:proofErr w:type="spellStart"/>
      <w:r>
        <w:t>ATom</w:t>
      </w:r>
      <w:proofErr w:type="spellEnd"/>
      <w:r>
        <w:t>-NPF</w:t>
      </w:r>
    </w:p>
    <w:p w14:paraId="37DCE0D7" w14:textId="6DD9FCC0" w:rsidR="009D5066" w:rsidRDefault="009D5066" w:rsidP="002D4877">
      <w:pPr>
        <w:pStyle w:val="ColorfulList-Accent11"/>
        <w:numPr>
          <w:ilvl w:val="0"/>
          <w:numId w:val="5"/>
        </w:numPr>
      </w:pPr>
      <w:r>
        <w:t>Base</w:t>
      </w:r>
      <w:r w:rsidR="00CB3577">
        <w:t xml:space="preserve"> </w:t>
      </w:r>
      <w:r w:rsidR="002D4877">
        <w:t>(share with aircraft-general experiment</w:t>
      </w:r>
      <w:r w:rsidR="00F613B9">
        <w:t>, but only for 2016-2018</w:t>
      </w:r>
      <w:r w:rsidR="002D4877">
        <w:t>)</w:t>
      </w:r>
    </w:p>
    <w:p w14:paraId="4E915DC1" w14:textId="728A41B8" w:rsidR="00460F83" w:rsidRDefault="00F8738A" w:rsidP="00460F83">
      <w:pPr>
        <w:pStyle w:val="ColorfulList-Accent11"/>
        <w:numPr>
          <w:ilvl w:val="0"/>
          <w:numId w:val="5"/>
        </w:numPr>
      </w:pPr>
      <w:proofErr w:type="spellStart"/>
      <w:r>
        <w:t>ExpNuc</w:t>
      </w:r>
      <w:proofErr w:type="spellEnd"/>
      <w:r>
        <w:t xml:space="preserve"> - </w:t>
      </w:r>
      <w:r w:rsidR="00460F83">
        <w:t xml:space="preserve">Free tropospheric aerosol nucleation switched off  </w:t>
      </w:r>
    </w:p>
    <w:p w14:paraId="39C69E77" w14:textId="5AB5AD54" w:rsidR="00460F83" w:rsidRDefault="00F8738A" w:rsidP="00460F83">
      <w:pPr>
        <w:pStyle w:val="ColorfulList-Accent11"/>
        <w:numPr>
          <w:ilvl w:val="0"/>
          <w:numId w:val="5"/>
        </w:numPr>
      </w:pPr>
      <w:r>
        <w:lastRenderedPageBreak/>
        <w:t xml:space="preserve">ExpSO2 - </w:t>
      </w:r>
      <w:r w:rsidR="00460F83">
        <w:t>Anthropogenic SO</w:t>
      </w:r>
      <w:r w:rsidR="00460F83" w:rsidRPr="00460F83">
        <w:rPr>
          <w:vertAlign w:val="subscript"/>
        </w:rPr>
        <w:t>2</w:t>
      </w:r>
      <w:r w:rsidR="00460F83">
        <w:t xml:space="preserve"> emissions switched off</w:t>
      </w:r>
    </w:p>
    <w:p w14:paraId="61408DD1" w14:textId="05CF2F0A" w:rsidR="00460F83" w:rsidRDefault="00F8738A" w:rsidP="00460F83">
      <w:pPr>
        <w:pStyle w:val="ColorfulList-Accent11"/>
        <w:numPr>
          <w:ilvl w:val="0"/>
          <w:numId w:val="5"/>
        </w:numPr>
      </w:pPr>
      <w:proofErr w:type="spellStart"/>
      <w:r>
        <w:t>ExpIon</w:t>
      </w:r>
      <w:proofErr w:type="spellEnd"/>
      <w:r>
        <w:t xml:space="preserve">, </w:t>
      </w:r>
      <w:proofErr w:type="spellStart"/>
      <w:r>
        <w:t>ExpTer</w:t>
      </w:r>
      <w:proofErr w:type="spellEnd"/>
      <w:r>
        <w:t xml:space="preserve">, </w:t>
      </w:r>
      <w:proofErr w:type="spellStart"/>
      <w:r>
        <w:t>ExpOrg</w:t>
      </w:r>
      <w:proofErr w:type="spellEnd"/>
      <w:r>
        <w:t xml:space="preserve"> - </w:t>
      </w:r>
      <w:r w:rsidR="00460F83">
        <w:t xml:space="preserve">If your nucleation scheme includes multiple elements (e.g. ion-induced, ternary, organic), </w:t>
      </w:r>
      <w:proofErr w:type="spellStart"/>
      <w:r w:rsidR="00460F83">
        <w:t>swithching</w:t>
      </w:r>
      <w:proofErr w:type="spellEnd"/>
      <w:r w:rsidR="00460F83">
        <w:t xml:space="preserve"> each of these elements off</w:t>
      </w:r>
    </w:p>
    <w:p w14:paraId="48A44306" w14:textId="2BB9EC6C" w:rsidR="00C31C4E" w:rsidRPr="005277A7" w:rsidRDefault="00C31C4E" w:rsidP="00C31C4E">
      <w:pPr>
        <w:pStyle w:val="Heading3"/>
        <w:rPr>
          <w:sz w:val="24"/>
          <w:szCs w:val="24"/>
        </w:rPr>
      </w:pPr>
    </w:p>
    <w:p w14:paraId="2172A186" w14:textId="77777777" w:rsidR="00F613B9" w:rsidRDefault="00F613B9" w:rsidP="00F613B9">
      <w:r>
        <w:t>Model output:</w:t>
      </w:r>
    </w:p>
    <w:p w14:paraId="45AB5351" w14:textId="58A828C2" w:rsidR="00F613B9" w:rsidRPr="00F613B9" w:rsidRDefault="00F613B9" w:rsidP="00F613B9">
      <w:pPr>
        <w:rPr>
          <w:i/>
          <w:u w:val="single"/>
        </w:rPr>
      </w:pPr>
      <w:r w:rsidRPr="00C974F6">
        <w:t xml:space="preserve">Please refer </w:t>
      </w:r>
      <w:proofErr w:type="spellStart"/>
      <w:r w:rsidRPr="00C974F6">
        <w:t>AeroCom</w:t>
      </w:r>
      <w:proofErr w:type="spellEnd"/>
      <w:r>
        <w:t xml:space="preserve"> III-</w:t>
      </w:r>
      <w:proofErr w:type="spellStart"/>
      <w:r>
        <w:t>ATom</w:t>
      </w:r>
      <w:proofErr w:type="spellEnd"/>
      <w:r w:rsidRPr="00C974F6">
        <w:t xml:space="preserve"> output </w:t>
      </w:r>
      <w:r>
        <w:t>specifications</w:t>
      </w:r>
      <w:r w:rsidRPr="00C974F6">
        <w:t xml:space="preserve"> for detail</w:t>
      </w:r>
      <w:r>
        <w:t>ed</w:t>
      </w:r>
      <w:r w:rsidRPr="00C974F6">
        <w:t xml:space="preserve"> requirement</w:t>
      </w:r>
      <w:r>
        <w:t>s (</w:t>
      </w:r>
      <w:hyperlink r:id="rId8" w:history="1">
        <w:r>
          <w:rPr>
            <w:rStyle w:val="Hyperlink"/>
            <w:rFonts w:ascii="-webkit-standard" w:hAnsi="-webkit-standard"/>
          </w:rPr>
          <w:t>https://docs.google.com/spreadsheets/d/1EaZO6_FEH6nDhWKE9PvUNpfVkU9RdR2ZT6ahLL2VVEo/edit?usp=sharing</w:t>
        </w:r>
      </w:hyperlink>
      <w:r>
        <w:t>)</w:t>
      </w:r>
      <w:r w:rsidRPr="00C974F6">
        <w:t>.</w:t>
      </w:r>
      <w:r>
        <w:t xml:space="preserve"> </w:t>
      </w:r>
      <w:r w:rsidRPr="00F613B9">
        <w:rPr>
          <w:i/>
          <w:u w:val="single"/>
        </w:rPr>
        <w:t>The required diagnostic fields are listed under column “</w:t>
      </w:r>
      <w:proofErr w:type="spellStart"/>
      <w:r w:rsidRPr="00F613B9">
        <w:rPr>
          <w:i/>
          <w:u w:val="single"/>
        </w:rPr>
        <w:t>ATom</w:t>
      </w:r>
      <w:proofErr w:type="spellEnd"/>
      <w:r w:rsidRPr="00F613B9">
        <w:rPr>
          <w:i/>
          <w:u w:val="single"/>
        </w:rPr>
        <w:t>”.</w:t>
      </w:r>
    </w:p>
    <w:p w14:paraId="46308E9E" w14:textId="77777777" w:rsidR="00F613B9" w:rsidRDefault="00F613B9" w:rsidP="00F613B9"/>
    <w:p w14:paraId="60AC23C1" w14:textId="77777777" w:rsid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Document</w:t>
      </w:r>
      <w:r w:rsidR="00FA6F89">
        <w:rPr>
          <w:rFonts w:ascii="Arial" w:eastAsia="MS Mincho" w:hAnsi="Arial" w:cs="Arial"/>
          <w:sz w:val="24"/>
          <w:szCs w:val="24"/>
        </w:rPr>
        <w:t>:</w:t>
      </w:r>
    </w:p>
    <w:p w14:paraId="46E49681" w14:textId="77777777" w:rsidR="00C31C4E" w:rsidRP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 xml:space="preserve">Model documentation should include a brief description of the model and any references (limit: one page). </w:t>
      </w:r>
      <w:r w:rsidR="00FF6691">
        <w:rPr>
          <w:rFonts w:ascii="Arial" w:eastAsia="MS Mincho" w:hAnsi="Arial" w:cs="Arial"/>
          <w:sz w:val="24"/>
          <w:szCs w:val="24"/>
        </w:rPr>
        <w:t xml:space="preserve"> </w:t>
      </w:r>
    </w:p>
    <w:p w14:paraId="4A6EA236" w14:textId="77777777" w:rsidR="00C31C4E" w:rsidRPr="00FA6F89" w:rsidRDefault="00FA6F89" w:rsidP="00C31C4E">
      <w:pPr>
        <w:pStyle w:val="NormalWeb"/>
        <w:spacing w:before="2" w:after="2"/>
        <w:rPr>
          <w:rFonts w:ascii="Arial" w:eastAsia="MS Mincho" w:hAnsi="Arial" w:cs="Arial"/>
          <w:sz w:val="24"/>
          <w:szCs w:val="24"/>
        </w:rPr>
      </w:pPr>
      <w:r>
        <w:rPr>
          <w:rFonts w:ascii="Arial" w:eastAsia="MS Mincho" w:hAnsi="Arial" w:cs="Arial"/>
          <w:sz w:val="24"/>
          <w:szCs w:val="24"/>
        </w:rPr>
        <w:t xml:space="preserve"> </w:t>
      </w:r>
    </w:p>
    <w:p w14:paraId="3BE35EBB" w14:textId="77777777" w:rsidR="00B35FE2" w:rsidRPr="006C227E" w:rsidRDefault="00B35FE2" w:rsidP="0052601D">
      <w:pPr>
        <w:rPr>
          <w:rFonts w:ascii="Times New Roman" w:eastAsia="Times New Roman" w:hAnsi="Times New Roman" w:cs="Times New Roman"/>
        </w:rPr>
      </w:pPr>
    </w:p>
    <w:p w14:paraId="1CB5F1FE" w14:textId="77777777" w:rsidR="00FF6691" w:rsidRPr="0052601D" w:rsidRDefault="00FF6691" w:rsidP="0052601D">
      <w:pPr>
        <w:rPr>
          <w:b/>
        </w:rPr>
      </w:pPr>
      <w:r w:rsidRPr="0052601D">
        <w:rPr>
          <w:b/>
        </w:rPr>
        <w:t>4. Timetable (tentative)</w:t>
      </w:r>
    </w:p>
    <w:p w14:paraId="0B1170BF" w14:textId="77777777" w:rsidR="001F7753" w:rsidRPr="001F7753" w:rsidRDefault="001F7753" w:rsidP="001F7753">
      <w:pPr>
        <w:rPr>
          <w:lang w:val="en-GB" w:bidi="en-US"/>
        </w:rPr>
      </w:pPr>
      <w:bookmarkStart w:id="0" w:name="_GoBack"/>
      <w:bookmarkEnd w:id="0"/>
    </w:p>
    <w:p w14:paraId="371F1033" w14:textId="77777777" w:rsidR="00FF6691" w:rsidRDefault="00C974F6" w:rsidP="00FF6691">
      <w:pPr>
        <w:rPr>
          <w:lang w:val="en-GB"/>
        </w:rPr>
      </w:pPr>
      <w:r>
        <w:rPr>
          <w:lang w:val="en-GB"/>
        </w:rPr>
        <w:t>10</w:t>
      </w:r>
      <w:r w:rsidR="00FF6691">
        <w:rPr>
          <w:lang w:val="en-GB"/>
        </w:rPr>
        <w:t xml:space="preserve">.2018 – discuss and refine the experiment plan at the </w:t>
      </w:r>
      <w:proofErr w:type="spellStart"/>
      <w:r w:rsidR="00FF6691">
        <w:rPr>
          <w:lang w:val="en-GB"/>
        </w:rPr>
        <w:t>AeroCom</w:t>
      </w:r>
      <w:proofErr w:type="spellEnd"/>
      <w:r w:rsidR="00FF6691">
        <w:rPr>
          <w:lang w:val="en-GB"/>
        </w:rPr>
        <w:t xml:space="preserve"> meeting</w:t>
      </w:r>
    </w:p>
    <w:p w14:paraId="3DBD52F0" w14:textId="636D13B6" w:rsidR="00FF6691" w:rsidRDefault="002D4877" w:rsidP="00FF6691">
      <w:pPr>
        <w:rPr>
          <w:lang w:val="en-GB"/>
        </w:rPr>
      </w:pPr>
      <w:r>
        <w:rPr>
          <w:lang w:val="en-GB"/>
        </w:rPr>
        <w:t>01</w:t>
      </w:r>
      <w:r w:rsidR="00FF6691">
        <w:rPr>
          <w:lang w:val="en-GB"/>
        </w:rPr>
        <w:t>.201</w:t>
      </w:r>
      <w:r>
        <w:rPr>
          <w:lang w:val="en-GB"/>
        </w:rPr>
        <w:t>9</w:t>
      </w:r>
      <w:r w:rsidR="00FF6691">
        <w:rPr>
          <w:lang w:val="en-GB"/>
        </w:rPr>
        <w:t xml:space="preserve"> – finalize the experiment plan and send it to the </w:t>
      </w:r>
      <w:proofErr w:type="spellStart"/>
      <w:r w:rsidR="00FF6691">
        <w:rPr>
          <w:lang w:val="en-GB"/>
        </w:rPr>
        <w:t>AeroCom</w:t>
      </w:r>
      <w:proofErr w:type="spellEnd"/>
      <w:r w:rsidR="00FF6691">
        <w:rPr>
          <w:lang w:val="en-GB"/>
        </w:rPr>
        <w:t xml:space="preserve"> group</w:t>
      </w:r>
    </w:p>
    <w:p w14:paraId="232395EF" w14:textId="77777777" w:rsidR="00FF6691" w:rsidRDefault="00FF6691" w:rsidP="00FF6691">
      <w:pPr>
        <w:rPr>
          <w:lang w:val="en-GB"/>
        </w:rPr>
      </w:pPr>
      <w:r>
        <w:rPr>
          <w:lang w:val="en-GB"/>
        </w:rPr>
        <w:t xml:space="preserve">06.2019 - submit model results to </w:t>
      </w:r>
      <w:proofErr w:type="spellStart"/>
      <w:r>
        <w:rPr>
          <w:lang w:val="en-GB"/>
        </w:rPr>
        <w:t>AeroCom</w:t>
      </w:r>
      <w:proofErr w:type="spellEnd"/>
      <w:r>
        <w:rPr>
          <w:lang w:val="en-GB"/>
        </w:rPr>
        <w:t xml:space="preserve"> server</w:t>
      </w:r>
    </w:p>
    <w:p w14:paraId="273BB603" w14:textId="6A9A1291" w:rsidR="00FF6691" w:rsidRDefault="00FF6691" w:rsidP="00FF6691">
      <w:pPr>
        <w:rPr>
          <w:lang w:val="en-GB"/>
        </w:rPr>
      </w:pPr>
      <w:r>
        <w:rPr>
          <w:lang w:val="en-GB"/>
        </w:rPr>
        <w:t xml:space="preserve">09.2019 – preliminary results </w:t>
      </w:r>
      <w:r w:rsidR="00CF3CFF">
        <w:rPr>
          <w:lang w:val="en-GB"/>
        </w:rPr>
        <w:t>reported at the</w:t>
      </w:r>
      <w:r>
        <w:rPr>
          <w:lang w:val="en-GB"/>
        </w:rPr>
        <w:t xml:space="preserve"> annual </w:t>
      </w:r>
      <w:proofErr w:type="spellStart"/>
      <w:r>
        <w:rPr>
          <w:lang w:val="en-GB"/>
        </w:rPr>
        <w:t>AeroCom</w:t>
      </w:r>
      <w:proofErr w:type="spellEnd"/>
      <w:r>
        <w:rPr>
          <w:lang w:val="en-GB"/>
        </w:rPr>
        <w:t xml:space="preserve"> meeting</w:t>
      </w:r>
    </w:p>
    <w:p w14:paraId="38C24FCE" w14:textId="07A767F4" w:rsidR="00FF6691" w:rsidRPr="006B7E69" w:rsidRDefault="002D4877" w:rsidP="00FF6691">
      <w:ins w:id="1" w:author="Microsoft Office User" w:date="2019-01-29T11:55:00Z">
        <w:r>
          <w:t>02</w:t>
        </w:r>
      </w:ins>
      <w:r w:rsidR="00FF6691">
        <w:t>.20</w:t>
      </w:r>
      <w:ins w:id="2" w:author="Microsoft Office User" w:date="2019-01-29T11:55:00Z">
        <w:r>
          <w:t>20</w:t>
        </w:r>
      </w:ins>
      <w:r w:rsidR="00FF6691" w:rsidRPr="006B7E69">
        <w:t xml:space="preserve"> – </w:t>
      </w:r>
      <w:r w:rsidR="00FF6691">
        <w:t xml:space="preserve">drafts circulated among co-authors  </w:t>
      </w:r>
      <w:r w:rsidR="00FF6691" w:rsidRPr="006B7E69">
        <w:t xml:space="preserve">  </w:t>
      </w:r>
    </w:p>
    <w:p w14:paraId="117C6CF4" w14:textId="3D6A7081" w:rsidR="00FF6691" w:rsidRDefault="00FF6691" w:rsidP="001F7753">
      <w:r>
        <w:t>05.</w:t>
      </w:r>
      <w:r w:rsidR="00CF3CFF">
        <w:t xml:space="preserve">2020 </w:t>
      </w:r>
      <w:r>
        <w:t>– Submission of manuscripts</w:t>
      </w:r>
    </w:p>
    <w:p w14:paraId="6D6C7B52" w14:textId="77777777" w:rsidR="00A20684" w:rsidRDefault="00A20684" w:rsidP="00A20684"/>
    <w:p w14:paraId="75C3D8D8" w14:textId="77777777" w:rsidR="00A07C91" w:rsidRPr="00224963" w:rsidRDefault="00FF6691" w:rsidP="00A07C91">
      <w:pPr>
        <w:rPr>
          <w:b/>
        </w:rPr>
      </w:pPr>
      <w:r>
        <w:rPr>
          <w:b/>
        </w:rPr>
        <w:t>5</w:t>
      </w:r>
      <w:r w:rsidR="00A07C91" w:rsidRPr="00224963">
        <w:rPr>
          <w:b/>
        </w:rPr>
        <w:t>. Themes of data analysis</w:t>
      </w:r>
    </w:p>
    <w:p w14:paraId="7562D193" w14:textId="3FEED110" w:rsidR="00A07C91" w:rsidRDefault="00A07C91" w:rsidP="00A07C91"/>
    <w:p w14:paraId="47D721DD" w14:textId="3FD3E747" w:rsidR="009E4D8F" w:rsidRDefault="009E4D8F" w:rsidP="00A07C91">
      <w:proofErr w:type="spellStart"/>
      <w:r>
        <w:t>ATom</w:t>
      </w:r>
      <w:proofErr w:type="spellEnd"/>
      <w:r>
        <w:t>-general:</w:t>
      </w:r>
    </w:p>
    <w:p w14:paraId="6B0EDF06" w14:textId="77777777" w:rsidR="00A07C91" w:rsidRDefault="00A07C91" w:rsidP="00A07C91">
      <w:pPr>
        <w:pStyle w:val="ColorfulList-Accent11"/>
        <w:numPr>
          <w:ilvl w:val="0"/>
          <w:numId w:val="7"/>
        </w:numPr>
      </w:pPr>
      <w:r>
        <w:t xml:space="preserve">Origin of aerosols in continental outflow and remote ocean regions (for example, fraction of aerosols along the </w:t>
      </w:r>
      <w:proofErr w:type="spellStart"/>
      <w:r>
        <w:t>ATom</w:t>
      </w:r>
      <w:proofErr w:type="spellEnd"/>
      <w:r>
        <w:t xml:space="preserve"> track from anthropogenic, biomass burning, and natural sources from BASE, </w:t>
      </w:r>
      <w:proofErr w:type="spellStart"/>
      <w:r>
        <w:t>ExpA</w:t>
      </w:r>
      <w:proofErr w:type="spellEnd"/>
      <w:r>
        <w:t xml:space="preserve">, and </w:t>
      </w:r>
      <w:proofErr w:type="spellStart"/>
      <w:r>
        <w:t>ExpB</w:t>
      </w:r>
      <w:proofErr w:type="spellEnd"/>
      <w:r>
        <w:t>)</w:t>
      </w:r>
    </w:p>
    <w:p w14:paraId="348ED54D" w14:textId="77777777" w:rsidR="00A07C91" w:rsidRDefault="00A07C91" w:rsidP="00A07C91">
      <w:pPr>
        <w:pStyle w:val="ColorfulList-Accent11"/>
        <w:numPr>
          <w:ilvl w:val="0"/>
          <w:numId w:val="7"/>
        </w:numPr>
      </w:pPr>
      <w:r>
        <w:t>Atmospheric sulfur cycle; natural vs. anthropogenic sources of nss-SO</w:t>
      </w:r>
      <w:r w:rsidRPr="00E15D84">
        <w:rPr>
          <w:vertAlign w:val="subscript"/>
        </w:rPr>
        <w:t>4</w:t>
      </w:r>
      <w:r w:rsidRPr="00E15D84">
        <w:rPr>
          <w:vertAlign w:val="superscript"/>
        </w:rPr>
        <w:t>2-</w:t>
      </w:r>
      <w:r>
        <w:t xml:space="preserve"> over the Pacific, Atlantic, and Southern Ocean (for example, anthropogenic fraction derived from BASE and </w:t>
      </w:r>
      <w:proofErr w:type="spellStart"/>
      <w:r>
        <w:t>ExpA</w:t>
      </w:r>
      <w:proofErr w:type="spellEnd"/>
      <w:r>
        <w:t xml:space="preserve"> and from MSA/nss-SO</w:t>
      </w:r>
      <w:r w:rsidRPr="00E15D84">
        <w:rPr>
          <w:vertAlign w:val="subscript"/>
        </w:rPr>
        <w:t>4</w:t>
      </w:r>
      <w:r w:rsidRPr="00E15D84">
        <w:rPr>
          <w:vertAlign w:val="superscript"/>
        </w:rPr>
        <w:t>2-</w:t>
      </w:r>
      <w:r>
        <w:t xml:space="preserve"> ratio, land vs. oceanic origin from BASE and </w:t>
      </w:r>
      <w:proofErr w:type="spellStart"/>
      <w:r>
        <w:t>ExpC</w:t>
      </w:r>
      <w:proofErr w:type="spellEnd"/>
      <w:r>
        <w:t>)</w:t>
      </w:r>
    </w:p>
    <w:p w14:paraId="6699C901" w14:textId="77777777" w:rsidR="00A07C91" w:rsidRDefault="00A07C91" w:rsidP="00A07C91">
      <w:pPr>
        <w:pStyle w:val="ColorfulList-Accent11"/>
        <w:numPr>
          <w:ilvl w:val="0"/>
          <w:numId w:val="7"/>
        </w:numPr>
      </w:pPr>
      <w:r>
        <w:t>Vertical profiles of BC, OA, SO</w:t>
      </w:r>
      <w:r w:rsidRPr="00E15D84">
        <w:rPr>
          <w:vertAlign w:val="subscript"/>
        </w:rPr>
        <w:t>4</w:t>
      </w:r>
      <w:r w:rsidRPr="00E15D84">
        <w:rPr>
          <w:vertAlign w:val="superscript"/>
        </w:rPr>
        <w:t>2-</w:t>
      </w:r>
      <w:r>
        <w:t>, NH</w:t>
      </w:r>
      <w:r w:rsidRPr="00C52D01">
        <w:rPr>
          <w:vertAlign w:val="subscript"/>
        </w:rPr>
        <w:t>4</w:t>
      </w:r>
      <w:r w:rsidRPr="00C52D01">
        <w:rPr>
          <w:vertAlign w:val="superscript"/>
        </w:rPr>
        <w:t>+</w:t>
      </w:r>
      <w:r>
        <w:t>, NO</w:t>
      </w:r>
      <w:r w:rsidRPr="00C52D01">
        <w:rPr>
          <w:vertAlign w:val="subscript"/>
        </w:rPr>
        <w:t>3</w:t>
      </w:r>
      <w:r w:rsidRPr="00C52D01">
        <w:rPr>
          <w:vertAlign w:val="superscript"/>
        </w:rPr>
        <w:t>-</w:t>
      </w:r>
      <w:r>
        <w:t>, and dust – evaluating and constraining model removal processes (for example, wet removal processes, convective outflow, aging and mixing, heterogeneous chemistry)</w:t>
      </w:r>
    </w:p>
    <w:p w14:paraId="34C129FE" w14:textId="77777777" w:rsidR="00A07C91" w:rsidRDefault="00A07C91" w:rsidP="00A07C91">
      <w:pPr>
        <w:pStyle w:val="ColorfulList-Accent11"/>
        <w:numPr>
          <w:ilvl w:val="0"/>
          <w:numId w:val="7"/>
        </w:numPr>
      </w:pPr>
      <w:r>
        <w:t xml:space="preserve">Maritime aerosol – composition and origins in different regions and seasons </w:t>
      </w:r>
    </w:p>
    <w:p w14:paraId="61CC2982" w14:textId="77777777" w:rsidR="009E4D8F" w:rsidRDefault="009E4D8F" w:rsidP="009E4D8F">
      <w:pPr>
        <w:pStyle w:val="ColorfulList-Accent11"/>
        <w:ind w:left="0"/>
      </w:pPr>
    </w:p>
    <w:p w14:paraId="24425746" w14:textId="789BDF76" w:rsidR="009E4D8F" w:rsidRDefault="009E4D8F" w:rsidP="009E4D8F">
      <w:pPr>
        <w:pStyle w:val="ColorfulList-Accent11"/>
        <w:ind w:left="0"/>
      </w:pPr>
      <w:proofErr w:type="spellStart"/>
      <w:r>
        <w:t>ATom</w:t>
      </w:r>
      <w:proofErr w:type="spellEnd"/>
      <w:r>
        <w:t>-NPF:</w:t>
      </w:r>
    </w:p>
    <w:p w14:paraId="578B4C36"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 xml:space="preserve">Regional comparisons of vertical profiles of nucleation, </w:t>
      </w:r>
      <w:proofErr w:type="spellStart"/>
      <w:r w:rsidRPr="009E4D8F">
        <w:rPr>
          <w:rFonts w:ascii="Arial" w:eastAsia="MS Mincho" w:hAnsi="Arial" w:cs="Arial"/>
          <w:lang w:val="en-US"/>
        </w:rPr>
        <w:t>aitken</w:t>
      </w:r>
      <w:proofErr w:type="spellEnd"/>
      <w:r w:rsidRPr="009E4D8F">
        <w:rPr>
          <w:rFonts w:ascii="Arial" w:eastAsia="MS Mincho" w:hAnsi="Arial" w:cs="Arial"/>
          <w:lang w:val="en-US"/>
        </w:rPr>
        <w:t>, accumulation and coarse mode particles, and coagulation/condensation sinks to asses representation of production, transport and loss of particles</w:t>
      </w:r>
    </w:p>
    <w:p w14:paraId="15F7A224"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Regional comparisons of seasonal trends in nucleation mode and larger particle concentrations</w:t>
      </w:r>
    </w:p>
    <w:p w14:paraId="5813EF7B"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lastRenderedPageBreak/>
        <w:t>Assessment of the role different nucleation mechanisms in reproducing feature such as new particle formation in the tropics, polar regions and marine boundary layer</w:t>
      </w:r>
    </w:p>
    <w:p w14:paraId="0FD72890"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 xml:space="preserve">Study of any systematic differences between modal and section aerosol microphysical representations, and how this affects reproduction of </w:t>
      </w:r>
      <w:proofErr w:type="spellStart"/>
      <w:r w:rsidRPr="009E4D8F">
        <w:rPr>
          <w:rFonts w:ascii="Arial" w:eastAsia="MS Mincho" w:hAnsi="Arial" w:cs="Arial"/>
          <w:lang w:val="en-US"/>
        </w:rPr>
        <w:t>ATom</w:t>
      </w:r>
      <w:proofErr w:type="spellEnd"/>
      <w:r w:rsidRPr="009E4D8F">
        <w:rPr>
          <w:rFonts w:ascii="Arial" w:eastAsia="MS Mincho" w:hAnsi="Arial" w:cs="Arial"/>
          <w:lang w:val="en-US"/>
        </w:rPr>
        <w:t xml:space="preserve"> measurements</w:t>
      </w:r>
    </w:p>
    <w:p w14:paraId="4251CF52" w14:textId="376AD45D" w:rsidR="009E4D8F" w:rsidRDefault="009E4D8F" w:rsidP="009E4D8F">
      <w:pPr>
        <w:pStyle w:val="ColorfulList-Accent11"/>
        <w:ind w:left="0"/>
        <w:rPr>
          <w:ins w:id="3" w:author="Microsoft Office User" w:date="2019-01-29T11:56:00Z"/>
        </w:rPr>
      </w:pPr>
    </w:p>
    <w:p w14:paraId="3216004D" w14:textId="380AA285" w:rsidR="002D4877" w:rsidRDefault="002D4877" w:rsidP="002D4877">
      <w:pPr>
        <w:rPr>
          <w:ins w:id="4" w:author="Microsoft Office User" w:date="2019-01-29T12:00:00Z"/>
          <w:b/>
        </w:rPr>
      </w:pPr>
      <w:ins w:id="5" w:author="Microsoft Office User" w:date="2019-01-29T11:56:00Z">
        <w:r>
          <w:rPr>
            <w:b/>
          </w:rPr>
          <w:t>6</w:t>
        </w:r>
        <w:r w:rsidRPr="00224963">
          <w:rPr>
            <w:b/>
          </w:rPr>
          <w:t xml:space="preserve">. </w:t>
        </w:r>
        <w:r>
          <w:rPr>
            <w:b/>
          </w:rPr>
          <w:t>Pro</w:t>
        </w:r>
      </w:ins>
      <w:ins w:id="6" w:author="Microsoft Office User" w:date="2019-01-29T11:58:00Z">
        <w:r>
          <w:rPr>
            <w:b/>
          </w:rPr>
          <w:t>to</w:t>
        </w:r>
      </w:ins>
      <w:ins w:id="7" w:author="Microsoft Office User" w:date="2019-01-29T11:57:00Z">
        <w:r>
          <w:rPr>
            <w:b/>
          </w:rPr>
          <w:t>type works</w:t>
        </w:r>
      </w:ins>
    </w:p>
    <w:p w14:paraId="0B0993B3" w14:textId="77777777" w:rsidR="001050BD" w:rsidRDefault="001050BD" w:rsidP="002D4877">
      <w:pPr>
        <w:rPr>
          <w:ins w:id="8" w:author="Microsoft Office User" w:date="2019-01-29T11:59:00Z"/>
          <w:b/>
        </w:rPr>
      </w:pPr>
    </w:p>
    <w:p w14:paraId="5A759194" w14:textId="6B5EC23D" w:rsidR="001050BD" w:rsidRDefault="001050BD" w:rsidP="001050BD">
      <w:pPr>
        <w:rPr>
          <w:ins w:id="9" w:author="Microsoft Office User" w:date="2019-01-29T11:59:00Z"/>
          <w:rFonts w:ascii="Times New Roman" w:eastAsia="Times New Roman" w:hAnsi="Times New Roman" w:cs="Times New Roman"/>
        </w:rPr>
      </w:pPr>
      <w:ins w:id="10" w:author="Microsoft Office User" w:date="2019-01-29T11:59:00Z">
        <w:r w:rsidRPr="00EC4383">
          <w:rPr>
            <w:rFonts w:ascii="Times New Roman" w:eastAsia="Times New Roman" w:hAnsi="Times New Roman" w:cs="Times New Roman"/>
          </w:rPr>
          <w:t xml:space="preserve">Bian, H., </w:t>
        </w:r>
        <w:proofErr w:type="spellStart"/>
        <w:r w:rsidRPr="00EC4383">
          <w:rPr>
            <w:rFonts w:ascii="Times New Roman" w:eastAsia="Times New Roman" w:hAnsi="Times New Roman" w:cs="Times New Roman"/>
          </w:rPr>
          <w:t>Froyd</w:t>
        </w:r>
        <w:proofErr w:type="spellEnd"/>
        <w:r w:rsidRPr="00EC4383">
          <w:rPr>
            <w:rFonts w:ascii="Times New Roman" w:eastAsia="Times New Roman" w:hAnsi="Times New Roman" w:cs="Times New Roman"/>
          </w:rPr>
          <w:t xml:space="preserve">, K., Murphy, D. M., </w:t>
        </w:r>
        <w:proofErr w:type="spellStart"/>
        <w:r w:rsidRPr="00EC4383">
          <w:rPr>
            <w:rFonts w:ascii="Times New Roman" w:eastAsia="Times New Roman" w:hAnsi="Times New Roman" w:cs="Times New Roman"/>
          </w:rPr>
          <w:t>Dibb</w:t>
        </w:r>
        <w:proofErr w:type="spellEnd"/>
        <w:r w:rsidRPr="00EC4383">
          <w:rPr>
            <w:rFonts w:ascii="Times New Roman" w:eastAsia="Times New Roman" w:hAnsi="Times New Roman" w:cs="Times New Roman"/>
          </w:rPr>
          <w:t xml:space="preserve">, J., Chin, M., </w:t>
        </w:r>
        <w:proofErr w:type="spellStart"/>
        <w:r w:rsidRPr="00EC4383">
          <w:rPr>
            <w:rFonts w:ascii="Times New Roman" w:eastAsia="Times New Roman" w:hAnsi="Times New Roman" w:cs="Times New Roman"/>
          </w:rPr>
          <w:t>Colarco</w:t>
        </w:r>
        <w:proofErr w:type="spellEnd"/>
        <w:r w:rsidRPr="00EC4383">
          <w:rPr>
            <w:rFonts w:ascii="Times New Roman" w:eastAsia="Times New Roman" w:hAnsi="Times New Roman" w:cs="Times New Roman"/>
          </w:rPr>
          <w:t xml:space="preserve">, P. R., </w:t>
        </w:r>
        <w:proofErr w:type="spellStart"/>
        <w:r w:rsidRPr="00EC4383">
          <w:rPr>
            <w:rFonts w:ascii="Times New Roman" w:eastAsia="Times New Roman" w:hAnsi="Times New Roman" w:cs="Times New Roman"/>
          </w:rPr>
          <w:t>Darmenov</w:t>
        </w:r>
        <w:proofErr w:type="spellEnd"/>
        <w:r w:rsidRPr="00EC4383">
          <w:rPr>
            <w:rFonts w:ascii="Times New Roman" w:eastAsia="Times New Roman" w:hAnsi="Times New Roman" w:cs="Times New Roman"/>
          </w:rPr>
          <w:t xml:space="preserve">, A., da Silva, A., </w:t>
        </w:r>
        <w:proofErr w:type="spellStart"/>
        <w:r w:rsidRPr="00EC4383">
          <w:rPr>
            <w:rFonts w:ascii="Times New Roman" w:eastAsia="Times New Roman" w:hAnsi="Times New Roman" w:cs="Times New Roman"/>
          </w:rPr>
          <w:t>Kucsera</w:t>
        </w:r>
        <w:proofErr w:type="spellEnd"/>
        <w:r w:rsidRPr="00EC4383">
          <w:rPr>
            <w:rFonts w:ascii="Times New Roman" w:eastAsia="Times New Roman" w:hAnsi="Times New Roman" w:cs="Times New Roman"/>
          </w:rPr>
          <w:t xml:space="preserve">, T. L., </w:t>
        </w:r>
        <w:proofErr w:type="spellStart"/>
        <w:r w:rsidRPr="00EC4383">
          <w:rPr>
            <w:rFonts w:ascii="Times New Roman" w:eastAsia="Times New Roman" w:hAnsi="Times New Roman" w:cs="Times New Roman"/>
          </w:rPr>
          <w:t>Schill</w:t>
        </w:r>
        <w:proofErr w:type="spellEnd"/>
        <w:r w:rsidRPr="00EC4383">
          <w:rPr>
            <w:rFonts w:ascii="Times New Roman" w:eastAsia="Times New Roman" w:hAnsi="Times New Roman" w:cs="Times New Roman"/>
          </w:rPr>
          <w:t xml:space="preserve">, G., Yu, H., Bui, P., </w:t>
        </w:r>
        <w:proofErr w:type="spellStart"/>
        <w:r w:rsidRPr="00EC4383">
          <w:rPr>
            <w:rFonts w:ascii="Times New Roman" w:eastAsia="Times New Roman" w:hAnsi="Times New Roman" w:cs="Times New Roman"/>
          </w:rPr>
          <w:t>Dollner</w:t>
        </w:r>
        <w:proofErr w:type="spellEnd"/>
        <w:r w:rsidRPr="00EC4383">
          <w:rPr>
            <w:rFonts w:ascii="Times New Roman" w:eastAsia="Times New Roman" w:hAnsi="Times New Roman" w:cs="Times New Roman"/>
          </w:rPr>
          <w:t xml:space="preserve">, M., </w:t>
        </w:r>
        <w:proofErr w:type="spellStart"/>
        <w:r w:rsidRPr="00EC4383">
          <w:rPr>
            <w:rFonts w:ascii="Times New Roman" w:eastAsia="Times New Roman" w:hAnsi="Times New Roman" w:cs="Times New Roman"/>
          </w:rPr>
          <w:t>Weinzierl</w:t>
        </w:r>
        <w:proofErr w:type="spellEnd"/>
        <w:r w:rsidRPr="00EC4383">
          <w:rPr>
            <w:rFonts w:ascii="Times New Roman" w:eastAsia="Times New Roman" w:hAnsi="Times New Roman" w:cs="Times New Roman"/>
          </w:rPr>
          <w:t xml:space="preserve">, B., and Smirnov, A.: Observationally constrained analysis of sea salt aerosol in the marine atmosphere, Atmos. Chem. Phys. Discuss., https://doi.org/10.5194/acp-2019-18, in review, 2019. </w:t>
        </w:r>
        <w:r>
          <w:rPr>
            <w:rFonts w:ascii="Times New Roman" w:eastAsia="Times New Roman" w:hAnsi="Times New Roman" w:cs="Times New Roman"/>
          </w:rPr>
          <w:t xml:space="preserve"> </w:t>
        </w:r>
      </w:ins>
    </w:p>
    <w:p w14:paraId="2D4E9872" w14:textId="77777777" w:rsidR="001050BD" w:rsidRPr="00EC4383" w:rsidRDefault="001050BD" w:rsidP="001050BD">
      <w:pPr>
        <w:rPr>
          <w:ins w:id="11" w:author="Microsoft Office User" w:date="2019-01-29T11:59:00Z"/>
          <w:rFonts w:ascii="Times New Roman" w:eastAsia="Times New Roman" w:hAnsi="Times New Roman" w:cs="Times New Roman"/>
        </w:rPr>
      </w:pPr>
    </w:p>
    <w:p w14:paraId="66AEC844" w14:textId="77777777" w:rsidR="001050BD" w:rsidRDefault="001050BD" w:rsidP="001050BD">
      <w:pPr>
        <w:rPr>
          <w:ins w:id="12" w:author="Microsoft Office User" w:date="2019-01-29T11:59:00Z"/>
          <w:rFonts w:ascii="-webkit-standard" w:eastAsia="Times New Roman" w:hAnsi="-webkit-standard" w:cs="Times New Roman"/>
          <w:color w:val="000000"/>
        </w:rPr>
      </w:pPr>
      <w:proofErr w:type="spellStart"/>
      <w:ins w:id="13" w:author="Microsoft Office User" w:date="2019-01-29T11:59:00Z">
        <w:r w:rsidRPr="00EC4383">
          <w:rPr>
            <w:rFonts w:ascii="-webkit-standard" w:eastAsia="Times New Roman" w:hAnsi="-webkit-standard" w:cs="Times New Roman"/>
            <w:color w:val="000000"/>
          </w:rPr>
          <w:t>Kupc</w:t>
        </w:r>
        <w:proofErr w:type="spellEnd"/>
        <w:r w:rsidRPr="00EC4383">
          <w:rPr>
            <w:rFonts w:ascii="-webkit-standard" w:eastAsia="Times New Roman" w:hAnsi="-webkit-standard" w:cs="Times New Roman"/>
            <w:color w:val="000000"/>
          </w:rPr>
          <w:t>, A., et al., Modification, calibration, and performance of the Ultra-High Sensitivity Aerosol Spectrometer for particle size distribution and volatility measurements during the Atmospheric Tomography Mission (</w:t>
        </w:r>
        <w:proofErr w:type="spellStart"/>
        <w:r w:rsidRPr="00EC4383">
          <w:rPr>
            <w:rFonts w:ascii="-webkit-standard" w:eastAsia="Times New Roman" w:hAnsi="-webkit-standard" w:cs="Times New Roman"/>
            <w:color w:val="000000"/>
          </w:rPr>
          <w:t>ATom</w:t>
        </w:r>
        <w:proofErr w:type="spellEnd"/>
        <w:r w:rsidRPr="00EC4383">
          <w:rPr>
            <w:rFonts w:ascii="-webkit-standard" w:eastAsia="Times New Roman" w:hAnsi="-webkit-standard" w:cs="Times New Roman"/>
            <w:color w:val="000000"/>
          </w:rPr>
          <w:t>) airborne campaign. Atmospheric Measurement Techniques, 2018. 11(1): p. 369-383.</w:t>
        </w:r>
      </w:ins>
    </w:p>
    <w:p w14:paraId="431AFF6A" w14:textId="77777777" w:rsidR="001050BD" w:rsidRDefault="001050BD" w:rsidP="001050BD">
      <w:pPr>
        <w:rPr>
          <w:ins w:id="14" w:author="Microsoft Office User" w:date="2019-01-29T11:59:00Z"/>
          <w:rFonts w:ascii="-webkit-standard" w:eastAsia="Times New Roman" w:hAnsi="-webkit-standard" w:cs="Times New Roman"/>
          <w:color w:val="000000"/>
        </w:rPr>
      </w:pPr>
    </w:p>
    <w:p w14:paraId="78851E7B" w14:textId="25EF4F0B" w:rsidR="001050BD" w:rsidRDefault="001050BD" w:rsidP="001050BD">
      <w:pPr>
        <w:rPr>
          <w:ins w:id="15" w:author="Microsoft Office User" w:date="2019-01-29T12:00:00Z"/>
          <w:rFonts w:ascii="Times New Roman" w:eastAsia="Times New Roman" w:hAnsi="Times New Roman" w:cs="Times New Roman"/>
        </w:rPr>
      </w:pPr>
      <w:ins w:id="16" w:author="Microsoft Office User" w:date="2019-01-29T12:00:00Z">
        <w:r w:rsidRPr="00664863">
          <w:rPr>
            <w:rFonts w:ascii="Times New Roman" w:eastAsia="Times New Roman" w:hAnsi="Times New Roman" w:cs="Times New Roman"/>
          </w:rPr>
          <w:t xml:space="preserve">Murphy, D. M., </w:t>
        </w:r>
        <w:proofErr w:type="spellStart"/>
        <w:r w:rsidRPr="00664863">
          <w:rPr>
            <w:rFonts w:ascii="Times New Roman" w:eastAsia="Times New Roman" w:hAnsi="Times New Roman" w:cs="Times New Roman"/>
          </w:rPr>
          <w:t>Froyd</w:t>
        </w:r>
        <w:proofErr w:type="spellEnd"/>
        <w:r w:rsidRPr="00664863">
          <w:rPr>
            <w:rFonts w:ascii="Times New Roman" w:eastAsia="Times New Roman" w:hAnsi="Times New Roman" w:cs="Times New Roman"/>
          </w:rPr>
          <w:t xml:space="preserve">, K. D., Bian, H., Brock, C. A., </w:t>
        </w:r>
        <w:proofErr w:type="spellStart"/>
        <w:r w:rsidRPr="00664863">
          <w:rPr>
            <w:rFonts w:ascii="Times New Roman" w:eastAsia="Times New Roman" w:hAnsi="Times New Roman" w:cs="Times New Roman"/>
          </w:rPr>
          <w:t>Dibb</w:t>
        </w:r>
        <w:proofErr w:type="spellEnd"/>
        <w:r w:rsidRPr="00664863">
          <w:rPr>
            <w:rFonts w:ascii="Times New Roman" w:eastAsia="Times New Roman" w:hAnsi="Times New Roman" w:cs="Times New Roman"/>
          </w:rPr>
          <w:t xml:space="preserve">, J. E., </w:t>
        </w:r>
        <w:proofErr w:type="spellStart"/>
        <w:r w:rsidRPr="00664863">
          <w:rPr>
            <w:rFonts w:ascii="Times New Roman" w:eastAsia="Times New Roman" w:hAnsi="Times New Roman" w:cs="Times New Roman"/>
          </w:rPr>
          <w:t>DiGangi</w:t>
        </w:r>
        <w:proofErr w:type="spellEnd"/>
        <w:r w:rsidRPr="00664863">
          <w:rPr>
            <w:rFonts w:ascii="Times New Roman" w:eastAsia="Times New Roman" w:hAnsi="Times New Roman" w:cs="Times New Roman"/>
          </w:rPr>
          <w:t xml:space="preserve">, J. P., Diskin, G., </w:t>
        </w:r>
        <w:proofErr w:type="spellStart"/>
        <w:r w:rsidRPr="00664863">
          <w:rPr>
            <w:rFonts w:ascii="Times New Roman" w:eastAsia="Times New Roman" w:hAnsi="Times New Roman" w:cs="Times New Roman"/>
          </w:rPr>
          <w:t>Dollner</w:t>
        </w:r>
        <w:proofErr w:type="spellEnd"/>
        <w:r w:rsidRPr="00664863">
          <w:rPr>
            <w:rFonts w:ascii="Times New Roman" w:eastAsia="Times New Roman" w:hAnsi="Times New Roman" w:cs="Times New Roman"/>
          </w:rPr>
          <w:t xml:space="preserve">, M., </w:t>
        </w:r>
        <w:proofErr w:type="spellStart"/>
        <w:r w:rsidRPr="00664863">
          <w:rPr>
            <w:rFonts w:ascii="Times New Roman" w:eastAsia="Times New Roman" w:hAnsi="Times New Roman" w:cs="Times New Roman"/>
          </w:rPr>
          <w:t>Kupc</w:t>
        </w:r>
        <w:proofErr w:type="spellEnd"/>
        <w:r w:rsidRPr="00664863">
          <w:rPr>
            <w:rFonts w:ascii="Times New Roman" w:eastAsia="Times New Roman" w:hAnsi="Times New Roman" w:cs="Times New Roman"/>
          </w:rPr>
          <w:t xml:space="preserve">, A., Scheuer, E. M., </w:t>
        </w:r>
        <w:proofErr w:type="spellStart"/>
        <w:r w:rsidRPr="00664863">
          <w:rPr>
            <w:rFonts w:ascii="Times New Roman" w:eastAsia="Times New Roman" w:hAnsi="Times New Roman" w:cs="Times New Roman"/>
          </w:rPr>
          <w:t>Schill</w:t>
        </w:r>
        <w:proofErr w:type="spellEnd"/>
        <w:r w:rsidRPr="00664863">
          <w:rPr>
            <w:rFonts w:ascii="Times New Roman" w:eastAsia="Times New Roman" w:hAnsi="Times New Roman" w:cs="Times New Roman"/>
          </w:rPr>
          <w:t xml:space="preserve">, G. P., </w:t>
        </w:r>
        <w:proofErr w:type="spellStart"/>
        <w:r w:rsidRPr="00664863">
          <w:rPr>
            <w:rFonts w:ascii="Times New Roman" w:eastAsia="Times New Roman" w:hAnsi="Times New Roman" w:cs="Times New Roman"/>
          </w:rPr>
          <w:t>Weinzierl</w:t>
        </w:r>
        <w:proofErr w:type="spellEnd"/>
        <w:r w:rsidRPr="00664863">
          <w:rPr>
            <w:rFonts w:ascii="Times New Roman" w:eastAsia="Times New Roman" w:hAnsi="Times New Roman" w:cs="Times New Roman"/>
          </w:rPr>
          <w:t>, B., Williamson, C. J., and Yu, P.: The distribution of sea-salt aerosol in the global troposphere, Atmos. Chem. Phys. Discuss., https://doi.org/10.5194/acp-2018-1013, in review, 2018.</w:t>
        </w:r>
      </w:ins>
    </w:p>
    <w:p w14:paraId="68B8244C" w14:textId="77777777" w:rsidR="001050BD" w:rsidRPr="00664863" w:rsidRDefault="001050BD" w:rsidP="001050BD">
      <w:pPr>
        <w:rPr>
          <w:ins w:id="17" w:author="Microsoft Office User" w:date="2019-01-29T12:00:00Z"/>
          <w:rFonts w:ascii="Times New Roman" w:eastAsia="Times New Roman" w:hAnsi="Times New Roman" w:cs="Times New Roman"/>
        </w:rPr>
      </w:pPr>
    </w:p>
    <w:p w14:paraId="2F2814C1" w14:textId="164A361D" w:rsidR="001050BD" w:rsidRPr="00EC4383" w:rsidRDefault="001050BD" w:rsidP="001050BD">
      <w:pPr>
        <w:rPr>
          <w:ins w:id="18" w:author="Microsoft Office User" w:date="2019-01-29T11:59:00Z"/>
          <w:rFonts w:ascii="-webkit-standard" w:eastAsia="Times New Roman" w:hAnsi="-webkit-standard" w:cs="Times New Roman"/>
          <w:color w:val="000000"/>
        </w:rPr>
      </w:pPr>
      <w:ins w:id="19" w:author="Microsoft Office User" w:date="2019-01-29T11:59:00Z">
        <w:r w:rsidRPr="00EC4383">
          <w:rPr>
            <w:rFonts w:ascii="-webkit-standard" w:eastAsia="Times New Roman" w:hAnsi="-webkit-standard" w:cs="Times New Roman"/>
            <w:color w:val="000000"/>
          </w:rPr>
          <w:t>Williamson, C., et al., Fast time response measurements of particle size distributions in the 3-60 nm size range with the nucleation mode aerosol size spectrometer. Atmospheric Measurement Techniques, 2018. 11(6): p. 3491-3509. </w:t>
        </w:r>
      </w:ins>
    </w:p>
    <w:p w14:paraId="1861C2EA" w14:textId="0973E32B" w:rsidR="002D4877" w:rsidRPr="001050BD" w:rsidRDefault="001050BD" w:rsidP="001050BD">
      <w:pPr>
        <w:rPr>
          <w:ins w:id="20" w:author="Microsoft Office User" w:date="2019-01-29T11:56:00Z"/>
          <w:rFonts w:ascii="-webkit-standard" w:eastAsia="Times New Roman" w:hAnsi="-webkit-standard" w:cs="Times New Roman"/>
          <w:color w:val="000000"/>
        </w:rPr>
      </w:pPr>
      <w:ins w:id="21" w:author="Microsoft Office User" w:date="2019-01-29T11:59:00Z">
        <w:r w:rsidRPr="00EC4383">
          <w:rPr>
            <w:rFonts w:ascii="-webkit-standard" w:eastAsia="Times New Roman" w:hAnsi="-webkit-standard" w:cs="Times New Roman"/>
            <w:color w:val="000000"/>
          </w:rPr>
          <w:br/>
          <w:t xml:space="preserve">Yu, P., et al., Efficient In‐cloud Removal of Aerosols by Deep Convection, </w:t>
        </w:r>
        <w:proofErr w:type="spellStart"/>
        <w:r w:rsidRPr="00EC4383">
          <w:rPr>
            <w:rFonts w:ascii="-webkit-standard" w:eastAsia="Times New Roman" w:hAnsi="-webkit-standard" w:cs="Times New Roman"/>
            <w:color w:val="000000"/>
          </w:rPr>
          <w:t>Geophys</w:t>
        </w:r>
        <w:proofErr w:type="spellEnd"/>
        <w:r w:rsidRPr="00EC4383">
          <w:rPr>
            <w:rFonts w:ascii="-webkit-standard" w:eastAsia="Times New Roman" w:hAnsi="-webkit-standard" w:cs="Times New Roman"/>
            <w:color w:val="000000"/>
          </w:rPr>
          <w:t xml:space="preserve"> Res Lett, 2018, </w:t>
        </w:r>
        <w:r>
          <w:rPr>
            <w:rFonts w:ascii="-webkit-standard" w:eastAsia="Times New Roman" w:hAnsi="-webkit-standard" w:cs="Times New Roman"/>
            <w:color w:val="0000FF"/>
            <w:u w:val="single"/>
          </w:rPr>
          <w:fldChar w:fldCharType="begin"/>
        </w:r>
        <w:r>
          <w:rPr>
            <w:rFonts w:ascii="-webkit-standard" w:eastAsia="Times New Roman" w:hAnsi="-webkit-standard" w:cs="Times New Roman"/>
            <w:color w:val="0000FF"/>
            <w:u w:val="single"/>
          </w:rPr>
          <w:instrText xml:space="preserve"> HYPERLINK "http://doi.org/10.1029/2018GL080544" </w:instrText>
        </w:r>
        <w:r>
          <w:rPr>
            <w:rFonts w:ascii="-webkit-standard" w:eastAsia="Times New Roman" w:hAnsi="-webkit-standard" w:cs="Times New Roman"/>
            <w:color w:val="0000FF"/>
            <w:u w:val="single"/>
          </w:rPr>
          <w:fldChar w:fldCharType="separate"/>
        </w:r>
        <w:r w:rsidRPr="00EC4383">
          <w:rPr>
            <w:rFonts w:ascii="-webkit-standard" w:eastAsia="Times New Roman" w:hAnsi="-webkit-standard" w:cs="Times New Roman"/>
            <w:color w:val="0000FF"/>
            <w:u w:val="single"/>
          </w:rPr>
          <w:t>doi.org/10.1029/2018GL080544</w:t>
        </w:r>
        <w:r>
          <w:rPr>
            <w:rFonts w:ascii="-webkit-standard" w:eastAsia="Times New Roman" w:hAnsi="-webkit-standard" w:cs="Times New Roman"/>
            <w:color w:val="0000FF"/>
            <w:u w:val="single"/>
          </w:rPr>
          <w:fldChar w:fldCharType="end"/>
        </w:r>
      </w:ins>
    </w:p>
    <w:p w14:paraId="2078F923" w14:textId="77777777" w:rsidR="002D4877" w:rsidRDefault="002D4877" w:rsidP="009E4D8F">
      <w:pPr>
        <w:pStyle w:val="ColorfulList-Accent11"/>
        <w:ind w:left="0"/>
      </w:pPr>
    </w:p>
    <w:p w14:paraId="7A49C092" w14:textId="3C04F498" w:rsidR="001776E8" w:rsidRDefault="001776E8" w:rsidP="009E4D8F">
      <w:pPr>
        <w:pStyle w:val="ColorfulList-Accent11"/>
        <w:ind w:left="0"/>
      </w:pPr>
      <w:r>
        <w:t>References:</w:t>
      </w:r>
    </w:p>
    <w:p w14:paraId="25283C11" w14:textId="021C3A34" w:rsidR="001776E8" w:rsidRDefault="001776E8" w:rsidP="009E4D8F">
      <w:pPr>
        <w:pStyle w:val="ColorfulList-Accent11"/>
        <w:ind w:left="0"/>
        <w:rPr>
          <w:rFonts w:ascii="Times New Roman" w:hAnsi="Times New Roman" w:cs="Times New Roman"/>
          <w:noProof/>
          <w:sz w:val="22"/>
          <w:szCs w:val="22"/>
        </w:rPr>
      </w:pPr>
      <w:r w:rsidRPr="005678EC">
        <w:rPr>
          <w:rFonts w:ascii="Times New Roman" w:hAnsi="Times New Roman" w:cs="Times New Roman"/>
          <w:noProof/>
          <w:sz w:val="22"/>
          <w:szCs w:val="22"/>
        </w:rPr>
        <w:t xml:space="preserve">Mann, G.W., et al., </w:t>
      </w:r>
      <w:r w:rsidRPr="005678EC">
        <w:rPr>
          <w:rFonts w:ascii="Times New Roman" w:hAnsi="Times New Roman" w:cs="Times New Roman"/>
          <w:i/>
          <w:noProof/>
          <w:sz w:val="22"/>
          <w:szCs w:val="22"/>
        </w:rPr>
        <w:t>Intercomparison and evaluation of global aerosol microphysical properties among AeroCom models of a range of complexity.</w:t>
      </w:r>
      <w:r w:rsidRPr="005678EC">
        <w:rPr>
          <w:rFonts w:ascii="Times New Roman" w:hAnsi="Times New Roman" w:cs="Times New Roman"/>
          <w:noProof/>
          <w:sz w:val="22"/>
          <w:szCs w:val="22"/>
        </w:rPr>
        <w:t xml:space="preserve"> Atmospheric Chemistry and Physics, 2014. </w:t>
      </w:r>
      <w:r w:rsidRPr="005678EC">
        <w:rPr>
          <w:rFonts w:ascii="Times New Roman" w:hAnsi="Times New Roman" w:cs="Times New Roman"/>
          <w:b/>
          <w:noProof/>
          <w:sz w:val="22"/>
          <w:szCs w:val="22"/>
        </w:rPr>
        <w:t>14</w:t>
      </w:r>
      <w:r w:rsidRPr="005678EC">
        <w:rPr>
          <w:rFonts w:ascii="Times New Roman" w:hAnsi="Times New Roman" w:cs="Times New Roman"/>
          <w:noProof/>
          <w:sz w:val="22"/>
          <w:szCs w:val="22"/>
        </w:rPr>
        <w:t>(9): p. 4679-4713.</w:t>
      </w:r>
    </w:p>
    <w:p w14:paraId="0FF188CD" w14:textId="4019E4E3" w:rsidR="00C20612" w:rsidRDefault="00C20612" w:rsidP="009E4D8F">
      <w:pPr>
        <w:pStyle w:val="ColorfulList-Accent11"/>
        <w:ind w:left="0"/>
      </w:pPr>
    </w:p>
    <w:p w14:paraId="3C6E9CBA" w14:textId="35C58CA4" w:rsidR="00C20612" w:rsidRDefault="00667F69" w:rsidP="009E4D8F">
      <w:pPr>
        <w:pStyle w:val="ColorfulList-Accent11"/>
        <w:ind w:left="0"/>
      </w:pPr>
      <w:r>
        <w:t xml:space="preserve"> </w:t>
      </w:r>
    </w:p>
    <w:p w14:paraId="373CC92D" w14:textId="77777777" w:rsidR="00DF4D40" w:rsidRDefault="00DF4D40" w:rsidP="00D81FE4">
      <w:pPr>
        <w:pStyle w:val="ColorfulList-Accent11"/>
        <w:ind w:left="0"/>
      </w:pPr>
    </w:p>
    <w:p w14:paraId="31FE8C54" w14:textId="77777777" w:rsidR="00DF4D40" w:rsidRPr="00DF4D40" w:rsidRDefault="009E7D64"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rPr>
          <w:rFonts w:cs="Verdana"/>
          <w:sz w:val="20"/>
          <w:szCs w:val="20"/>
        </w:rPr>
      </w:pPr>
      <w:r>
        <w:rPr>
          <w:rFonts w:cs="Verdana"/>
          <w:sz w:val="20"/>
          <w:szCs w:val="20"/>
        </w:rPr>
        <w:t xml:space="preserve"> </w:t>
      </w:r>
    </w:p>
    <w:p w14:paraId="0D5A4936" w14:textId="77777777" w:rsidR="00DF4D40" w:rsidRPr="008215E9" w:rsidRDefault="00DF4D40"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pPr>
    </w:p>
    <w:sectPr w:rsidR="00DF4D40" w:rsidRPr="008215E9" w:rsidSect="00646DCE">
      <w:footerReference w:type="even"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A0379" w14:textId="77777777" w:rsidR="00BA3FEF" w:rsidRDefault="00BA3FEF" w:rsidP="000670B1">
      <w:r>
        <w:separator/>
      </w:r>
    </w:p>
  </w:endnote>
  <w:endnote w:type="continuationSeparator" w:id="0">
    <w:p w14:paraId="49E4429E" w14:textId="77777777" w:rsidR="00BA3FEF" w:rsidRDefault="00BA3FEF" w:rsidP="0006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162E"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B4A986" w14:textId="77777777" w:rsidR="006A434D" w:rsidRDefault="006A43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18A6"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4D40">
      <w:rPr>
        <w:rStyle w:val="PageNumber"/>
        <w:noProof/>
      </w:rPr>
      <w:t>1</w:t>
    </w:r>
    <w:r>
      <w:rPr>
        <w:rStyle w:val="PageNumber"/>
      </w:rPr>
      <w:fldChar w:fldCharType="end"/>
    </w:r>
  </w:p>
  <w:p w14:paraId="36F37B70" w14:textId="77777777" w:rsidR="006A434D" w:rsidRDefault="006A4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D0D69" w14:textId="77777777" w:rsidR="00BA3FEF" w:rsidRDefault="00BA3FEF" w:rsidP="000670B1">
      <w:r>
        <w:separator/>
      </w:r>
    </w:p>
  </w:footnote>
  <w:footnote w:type="continuationSeparator" w:id="0">
    <w:p w14:paraId="7F18D297" w14:textId="77777777" w:rsidR="00BA3FEF" w:rsidRDefault="00BA3FEF" w:rsidP="00067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2157F"/>
    <w:multiLevelType w:val="hybridMultilevel"/>
    <w:tmpl w:val="94FE7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60A3"/>
    <w:multiLevelType w:val="hybridMultilevel"/>
    <w:tmpl w:val="DC58BC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40F03"/>
    <w:multiLevelType w:val="hybridMultilevel"/>
    <w:tmpl w:val="0D2CA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827F2"/>
    <w:multiLevelType w:val="hybridMultilevel"/>
    <w:tmpl w:val="3334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203AE"/>
    <w:multiLevelType w:val="hybridMultilevel"/>
    <w:tmpl w:val="94B42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F34C7"/>
    <w:multiLevelType w:val="hybridMultilevel"/>
    <w:tmpl w:val="F40E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60E50"/>
    <w:multiLevelType w:val="hybridMultilevel"/>
    <w:tmpl w:val="474A3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F59F7"/>
    <w:multiLevelType w:val="hybridMultilevel"/>
    <w:tmpl w:val="69AAF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E675EF"/>
    <w:multiLevelType w:val="hybridMultilevel"/>
    <w:tmpl w:val="65E6BA68"/>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20675D5"/>
    <w:multiLevelType w:val="hybridMultilevel"/>
    <w:tmpl w:val="6D56E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D203C6"/>
    <w:multiLevelType w:val="hybridMultilevel"/>
    <w:tmpl w:val="BE789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9"/>
  </w:num>
  <w:num w:numId="5">
    <w:abstractNumId w:val="3"/>
  </w:num>
  <w:num w:numId="6">
    <w:abstractNumId w:val="1"/>
  </w:num>
  <w:num w:numId="7">
    <w:abstractNumId w:val="10"/>
  </w:num>
  <w:num w:numId="8">
    <w:abstractNumId w:val="11"/>
  </w:num>
  <w:num w:numId="9">
    <w:abstractNumId w:val="8"/>
  </w:num>
  <w:num w:numId="10">
    <w:abstractNumId w:val="6"/>
  </w:num>
  <w:num w:numId="11">
    <w:abstractNumId w:val="4"/>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2"/>
    <w:rsid w:val="000070A6"/>
    <w:rsid w:val="00036DB3"/>
    <w:rsid w:val="0004509E"/>
    <w:rsid w:val="000527A9"/>
    <w:rsid w:val="00060534"/>
    <w:rsid w:val="00062483"/>
    <w:rsid w:val="000624FC"/>
    <w:rsid w:val="000670B1"/>
    <w:rsid w:val="000741ED"/>
    <w:rsid w:val="0007669E"/>
    <w:rsid w:val="00091C72"/>
    <w:rsid w:val="000A354D"/>
    <w:rsid w:val="000E09C3"/>
    <w:rsid w:val="000F66EA"/>
    <w:rsid w:val="0010241E"/>
    <w:rsid w:val="001050BD"/>
    <w:rsid w:val="00153B2E"/>
    <w:rsid w:val="001555D1"/>
    <w:rsid w:val="001776E8"/>
    <w:rsid w:val="001A2C55"/>
    <w:rsid w:val="001C5499"/>
    <w:rsid w:val="001E3293"/>
    <w:rsid w:val="001F7753"/>
    <w:rsid w:val="00202BD0"/>
    <w:rsid w:val="002030CE"/>
    <w:rsid w:val="00207C50"/>
    <w:rsid w:val="00224963"/>
    <w:rsid w:val="00233384"/>
    <w:rsid w:val="00237E75"/>
    <w:rsid w:val="00242D25"/>
    <w:rsid w:val="00260255"/>
    <w:rsid w:val="00262158"/>
    <w:rsid w:val="00265F4D"/>
    <w:rsid w:val="00272356"/>
    <w:rsid w:val="00286F8A"/>
    <w:rsid w:val="00297FA4"/>
    <w:rsid w:val="002A3E6D"/>
    <w:rsid w:val="002D4877"/>
    <w:rsid w:val="002F522B"/>
    <w:rsid w:val="0034268E"/>
    <w:rsid w:val="00352058"/>
    <w:rsid w:val="003800A1"/>
    <w:rsid w:val="00390C34"/>
    <w:rsid w:val="003C3106"/>
    <w:rsid w:val="003C7644"/>
    <w:rsid w:val="003D0A70"/>
    <w:rsid w:val="003E5F10"/>
    <w:rsid w:val="0040636D"/>
    <w:rsid w:val="00406531"/>
    <w:rsid w:val="00407096"/>
    <w:rsid w:val="00420D42"/>
    <w:rsid w:val="00433533"/>
    <w:rsid w:val="004503D7"/>
    <w:rsid w:val="00457DA2"/>
    <w:rsid w:val="00460F83"/>
    <w:rsid w:val="00461012"/>
    <w:rsid w:val="004A1748"/>
    <w:rsid w:val="004A4256"/>
    <w:rsid w:val="004D4A9E"/>
    <w:rsid w:val="004F6FC2"/>
    <w:rsid w:val="00517B41"/>
    <w:rsid w:val="0052601D"/>
    <w:rsid w:val="0052663C"/>
    <w:rsid w:val="005277A7"/>
    <w:rsid w:val="005302A8"/>
    <w:rsid w:val="00531AA7"/>
    <w:rsid w:val="00531DEE"/>
    <w:rsid w:val="00531E3D"/>
    <w:rsid w:val="00541AC7"/>
    <w:rsid w:val="00541D2C"/>
    <w:rsid w:val="005510EE"/>
    <w:rsid w:val="00570AD0"/>
    <w:rsid w:val="0057234F"/>
    <w:rsid w:val="00580EED"/>
    <w:rsid w:val="005A5693"/>
    <w:rsid w:val="005C5DEE"/>
    <w:rsid w:val="00626BD2"/>
    <w:rsid w:val="00627828"/>
    <w:rsid w:val="00646DCE"/>
    <w:rsid w:val="00646F66"/>
    <w:rsid w:val="0065427F"/>
    <w:rsid w:val="00667F69"/>
    <w:rsid w:val="006924FA"/>
    <w:rsid w:val="0069428F"/>
    <w:rsid w:val="006A22F3"/>
    <w:rsid w:val="006A434D"/>
    <w:rsid w:val="006B1CB8"/>
    <w:rsid w:val="006B2010"/>
    <w:rsid w:val="006C227E"/>
    <w:rsid w:val="006D001E"/>
    <w:rsid w:val="006F3711"/>
    <w:rsid w:val="00713059"/>
    <w:rsid w:val="00713588"/>
    <w:rsid w:val="00725FDC"/>
    <w:rsid w:val="00753AE8"/>
    <w:rsid w:val="007577AD"/>
    <w:rsid w:val="0077350C"/>
    <w:rsid w:val="0077716A"/>
    <w:rsid w:val="00790DC0"/>
    <w:rsid w:val="007A7E58"/>
    <w:rsid w:val="007E0304"/>
    <w:rsid w:val="007F39FC"/>
    <w:rsid w:val="0080093C"/>
    <w:rsid w:val="00802E9D"/>
    <w:rsid w:val="00815549"/>
    <w:rsid w:val="008215E9"/>
    <w:rsid w:val="00852072"/>
    <w:rsid w:val="00852920"/>
    <w:rsid w:val="0085711C"/>
    <w:rsid w:val="008654ED"/>
    <w:rsid w:val="0087735E"/>
    <w:rsid w:val="00880D29"/>
    <w:rsid w:val="008C03B4"/>
    <w:rsid w:val="008C6DD4"/>
    <w:rsid w:val="009106E6"/>
    <w:rsid w:val="00911174"/>
    <w:rsid w:val="00916E8A"/>
    <w:rsid w:val="00922754"/>
    <w:rsid w:val="00934E3F"/>
    <w:rsid w:val="009437CB"/>
    <w:rsid w:val="009558E0"/>
    <w:rsid w:val="00960198"/>
    <w:rsid w:val="00963E2E"/>
    <w:rsid w:val="00967459"/>
    <w:rsid w:val="00990479"/>
    <w:rsid w:val="00994827"/>
    <w:rsid w:val="00997EEC"/>
    <w:rsid w:val="009B7A7B"/>
    <w:rsid w:val="009D5066"/>
    <w:rsid w:val="009E1703"/>
    <w:rsid w:val="009E4D8F"/>
    <w:rsid w:val="009E7D64"/>
    <w:rsid w:val="009F03E7"/>
    <w:rsid w:val="00A07C91"/>
    <w:rsid w:val="00A205B4"/>
    <w:rsid w:val="00A20684"/>
    <w:rsid w:val="00A35620"/>
    <w:rsid w:val="00A44CFC"/>
    <w:rsid w:val="00A962D5"/>
    <w:rsid w:val="00AB6DF4"/>
    <w:rsid w:val="00AD7560"/>
    <w:rsid w:val="00AE33B2"/>
    <w:rsid w:val="00AE4AA2"/>
    <w:rsid w:val="00B05F70"/>
    <w:rsid w:val="00B26025"/>
    <w:rsid w:val="00B35FE2"/>
    <w:rsid w:val="00B552E7"/>
    <w:rsid w:val="00B561BE"/>
    <w:rsid w:val="00B82C94"/>
    <w:rsid w:val="00BA3FEF"/>
    <w:rsid w:val="00BA653C"/>
    <w:rsid w:val="00BC0506"/>
    <w:rsid w:val="00BC384B"/>
    <w:rsid w:val="00BD6D69"/>
    <w:rsid w:val="00BF0B90"/>
    <w:rsid w:val="00C20612"/>
    <w:rsid w:val="00C2212A"/>
    <w:rsid w:val="00C31C4E"/>
    <w:rsid w:val="00C4476C"/>
    <w:rsid w:val="00C52D01"/>
    <w:rsid w:val="00C53AAB"/>
    <w:rsid w:val="00C63942"/>
    <w:rsid w:val="00C63EBE"/>
    <w:rsid w:val="00C6560A"/>
    <w:rsid w:val="00C71073"/>
    <w:rsid w:val="00C80AD9"/>
    <w:rsid w:val="00C84C74"/>
    <w:rsid w:val="00C9087C"/>
    <w:rsid w:val="00C974F6"/>
    <w:rsid w:val="00CB2F3A"/>
    <w:rsid w:val="00CB3577"/>
    <w:rsid w:val="00CD16DA"/>
    <w:rsid w:val="00CE2583"/>
    <w:rsid w:val="00CF3CFF"/>
    <w:rsid w:val="00D14055"/>
    <w:rsid w:val="00D2257A"/>
    <w:rsid w:val="00D31015"/>
    <w:rsid w:val="00D5543C"/>
    <w:rsid w:val="00D5735E"/>
    <w:rsid w:val="00D81FE4"/>
    <w:rsid w:val="00D926E1"/>
    <w:rsid w:val="00D9389F"/>
    <w:rsid w:val="00D978C1"/>
    <w:rsid w:val="00DF4D40"/>
    <w:rsid w:val="00E148A3"/>
    <w:rsid w:val="00E15D84"/>
    <w:rsid w:val="00E336A2"/>
    <w:rsid w:val="00E37B7A"/>
    <w:rsid w:val="00E37E59"/>
    <w:rsid w:val="00E959E9"/>
    <w:rsid w:val="00ED1F1C"/>
    <w:rsid w:val="00EE5F56"/>
    <w:rsid w:val="00F47C3F"/>
    <w:rsid w:val="00F54510"/>
    <w:rsid w:val="00F613B9"/>
    <w:rsid w:val="00F772D2"/>
    <w:rsid w:val="00F77B34"/>
    <w:rsid w:val="00F8738A"/>
    <w:rsid w:val="00F87857"/>
    <w:rsid w:val="00FA6F89"/>
    <w:rsid w:val="00FA7E2C"/>
    <w:rsid w:val="00FE3149"/>
    <w:rsid w:val="00FF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603DD"/>
  <w14:defaultImageDpi w14:val="300"/>
  <w15:chartTrackingRefBased/>
  <w15:docId w15:val="{EC0E500D-6868-3945-96BE-DBD760B9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2">
    <w:name w:val="heading 2"/>
    <w:basedOn w:val="Normal"/>
    <w:next w:val="Normal"/>
    <w:link w:val="Heading2Char"/>
    <w:uiPriority w:val="9"/>
    <w:semiHidden/>
    <w:unhideWhenUsed/>
    <w:qFormat/>
    <w:rsid w:val="00667F6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C31C4E"/>
    <w:pPr>
      <w:spacing w:before="200" w:line="271" w:lineRule="auto"/>
      <w:outlineLvl w:val="2"/>
    </w:pPr>
    <w:rPr>
      <w:rFonts w:ascii="Cambria" w:eastAsia="Times New Roman" w:hAnsi="Cambria" w:cs="Times New Roman"/>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215E9"/>
    <w:pPr>
      <w:ind w:left="720"/>
      <w:contextualSpacing/>
    </w:pPr>
  </w:style>
  <w:style w:type="character" w:styleId="CommentReference">
    <w:name w:val="annotation reference"/>
    <w:uiPriority w:val="99"/>
    <w:semiHidden/>
    <w:unhideWhenUsed/>
    <w:rsid w:val="00D978C1"/>
    <w:rPr>
      <w:sz w:val="18"/>
      <w:szCs w:val="18"/>
    </w:rPr>
  </w:style>
  <w:style w:type="paragraph" w:styleId="CommentText">
    <w:name w:val="annotation text"/>
    <w:basedOn w:val="Normal"/>
    <w:link w:val="CommentTextChar"/>
    <w:uiPriority w:val="99"/>
    <w:semiHidden/>
    <w:unhideWhenUsed/>
    <w:rsid w:val="00D978C1"/>
  </w:style>
  <w:style w:type="character" w:customStyle="1" w:styleId="CommentTextChar">
    <w:name w:val="Comment Text Char"/>
    <w:link w:val="CommentText"/>
    <w:uiPriority w:val="99"/>
    <w:semiHidden/>
    <w:rsid w:val="00D978C1"/>
    <w:rPr>
      <w:sz w:val="24"/>
      <w:szCs w:val="24"/>
    </w:rPr>
  </w:style>
  <w:style w:type="paragraph" w:styleId="CommentSubject">
    <w:name w:val="annotation subject"/>
    <w:basedOn w:val="CommentText"/>
    <w:next w:val="CommentText"/>
    <w:link w:val="CommentSubjectChar"/>
    <w:uiPriority w:val="99"/>
    <w:semiHidden/>
    <w:unhideWhenUsed/>
    <w:rsid w:val="00D978C1"/>
    <w:rPr>
      <w:b/>
      <w:bCs/>
      <w:sz w:val="20"/>
      <w:szCs w:val="20"/>
    </w:rPr>
  </w:style>
  <w:style w:type="character" w:customStyle="1" w:styleId="CommentSubjectChar">
    <w:name w:val="Comment Subject Char"/>
    <w:link w:val="CommentSubject"/>
    <w:uiPriority w:val="99"/>
    <w:semiHidden/>
    <w:rsid w:val="00D978C1"/>
    <w:rPr>
      <w:b/>
      <w:bCs/>
      <w:sz w:val="24"/>
      <w:szCs w:val="24"/>
    </w:rPr>
  </w:style>
  <w:style w:type="paragraph" w:styleId="BalloonText">
    <w:name w:val="Balloon Text"/>
    <w:basedOn w:val="Normal"/>
    <w:link w:val="BalloonTextChar"/>
    <w:uiPriority w:val="99"/>
    <w:semiHidden/>
    <w:unhideWhenUsed/>
    <w:rsid w:val="00D978C1"/>
    <w:rPr>
      <w:rFonts w:ascii="Lucida Grande" w:hAnsi="Lucida Grande" w:cs="Lucida Grande"/>
      <w:sz w:val="18"/>
      <w:szCs w:val="18"/>
    </w:rPr>
  </w:style>
  <w:style w:type="character" w:customStyle="1" w:styleId="BalloonTextChar">
    <w:name w:val="Balloon Text Char"/>
    <w:link w:val="BalloonText"/>
    <w:uiPriority w:val="99"/>
    <w:semiHidden/>
    <w:rsid w:val="00D978C1"/>
    <w:rPr>
      <w:rFonts w:ascii="Lucida Grande" w:hAnsi="Lucida Grande" w:cs="Lucida Grande"/>
      <w:sz w:val="18"/>
      <w:szCs w:val="18"/>
    </w:rPr>
  </w:style>
  <w:style w:type="table" w:styleId="TableGrid">
    <w:name w:val="Table Grid"/>
    <w:basedOn w:val="TableNormal"/>
    <w:uiPriority w:val="59"/>
    <w:rsid w:val="0062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670B1"/>
    <w:pPr>
      <w:tabs>
        <w:tab w:val="center" w:pos="4320"/>
        <w:tab w:val="right" w:pos="8640"/>
      </w:tabs>
    </w:pPr>
  </w:style>
  <w:style w:type="character" w:customStyle="1" w:styleId="FooterChar">
    <w:name w:val="Footer Char"/>
    <w:link w:val="Footer"/>
    <w:uiPriority w:val="99"/>
    <w:rsid w:val="000670B1"/>
    <w:rPr>
      <w:sz w:val="24"/>
      <w:szCs w:val="24"/>
    </w:rPr>
  </w:style>
  <w:style w:type="character" w:styleId="PageNumber">
    <w:name w:val="page number"/>
    <w:uiPriority w:val="99"/>
    <w:semiHidden/>
    <w:unhideWhenUsed/>
    <w:rsid w:val="000670B1"/>
  </w:style>
  <w:style w:type="character" w:styleId="Hyperlink">
    <w:name w:val="Hyperlink"/>
    <w:rsid w:val="00C6560A"/>
    <w:rPr>
      <w:color w:val="0000FF"/>
      <w:u w:val="single"/>
    </w:rPr>
  </w:style>
  <w:style w:type="character" w:customStyle="1" w:styleId="Heading3Char">
    <w:name w:val="Heading 3 Char"/>
    <w:link w:val="Heading3"/>
    <w:uiPriority w:val="9"/>
    <w:rsid w:val="00C31C4E"/>
    <w:rPr>
      <w:rFonts w:ascii="Cambria" w:eastAsia="Times New Roman" w:hAnsi="Cambria" w:cs="Times New Roman"/>
      <w:b/>
      <w:bCs/>
      <w:sz w:val="22"/>
      <w:szCs w:val="22"/>
      <w:lang w:bidi="en-US"/>
    </w:rPr>
  </w:style>
  <w:style w:type="paragraph" w:styleId="NormalWeb">
    <w:name w:val="Normal (Web)"/>
    <w:basedOn w:val="Normal"/>
    <w:uiPriority w:val="99"/>
    <w:rsid w:val="00C31C4E"/>
    <w:pPr>
      <w:spacing w:beforeLines="1" w:afterLines="1"/>
    </w:pPr>
    <w:rPr>
      <w:rFonts w:ascii="Times" w:eastAsia="Cambria" w:hAnsi="Times" w:cs="Times New Roman"/>
      <w:sz w:val="20"/>
      <w:szCs w:val="20"/>
    </w:rPr>
  </w:style>
  <w:style w:type="character" w:styleId="FollowedHyperlink">
    <w:name w:val="FollowedHyperlink"/>
    <w:basedOn w:val="DefaultParagraphFont"/>
    <w:uiPriority w:val="99"/>
    <w:semiHidden/>
    <w:unhideWhenUsed/>
    <w:rsid w:val="00967459"/>
    <w:rPr>
      <w:color w:val="954F72" w:themeColor="followedHyperlink"/>
      <w:u w:val="single"/>
    </w:rPr>
  </w:style>
  <w:style w:type="paragraph" w:styleId="ListParagraph">
    <w:name w:val="List Paragraph"/>
    <w:basedOn w:val="Normal"/>
    <w:uiPriority w:val="34"/>
    <w:qFormat/>
    <w:rsid w:val="009E4D8F"/>
    <w:pPr>
      <w:ind w:left="720"/>
      <w:contextualSpacing/>
    </w:pPr>
    <w:rPr>
      <w:rFonts w:asciiTheme="minorHAnsi" w:eastAsiaTheme="minorHAnsi" w:hAnsiTheme="minorHAnsi" w:cstheme="minorBidi"/>
      <w:lang w:val="en-GB"/>
    </w:rPr>
  </w:style>
  <w:style w:type="character" w:customStyle="1" w:styleId="Heading2Char">
    <w:name w:val="Heading 2 Char"/>
    <w:basedOn w:val="DefaultParagraphFont"/>
    <w:link w:val="Heading2"/>
    <w:uiPriority w:val="9"/>
    <w:semiHidden/>
    <w:rsid w:val="00667F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304391941">
      <w:bodyDiv w:val="1"/>
      <w:marLeft w:val="0"/>
      <w:marRight w:val="0"/>
      <w:marTop w:val="0"/>
      <w:marBottom w:val="0"/>
      <w:divBdr>
        <w:top w:val="none" w:sz="0" w:space="0" w:color="auto"/>
        <w:left w:val="none" w:sz="0" w:space="0" w:color="auto"/>
        <w:bottom w:val="none" w:sz="0" w:space="0" w:color="auto"/>
        <w:right w:val="none" w:sz="0" w:space="0" w:color="auto"/>
      </w:divBdr>
    </w:div>
    <w:div w:id="1337076951">
      <w:bodyDiv w:val="1"/>
      <w:marLeft w:val="0"/>
      <w:marRight w:val="0"/>
      <w:marTop w:val="0"/>
      <w:marBottom w:val="0"/>
      <w:divBdr>
        <w:top w:val="none" w:sz="0" w:space="0" w:color="auto"/>
        <w:left w:val="none" w:sz="0" w:space="0" w:color="auto"/>
        <w:bottom w:val="none" w:sz="0" w:space="0" w:color="auto"/>
        <w:right w:val="none" w:sz="0" w:space="0" w:color="auto"/>
      </w:divBdr>
    </w:div>
    <w:div w:id="17242069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aZO6_FEH6nDhWKE9PvUNpfVkU9RdR2ZT6ahLL2VVEo/edit?usp=shar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1669</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Mian Chin</dc:creator>
  <cp:keywords/>
  <dc:description/>
  <cp:lastModifiedBy>Microsoft Office User</cp:lastModifiedBy>
  <cp:revision>7</cp:revision>
  <cp:lastPrinted>2018-12-18T21:17:00Z</cp:lastPrinted>
  <dcterms:created xsi:type="dcterms:W3CDTF">2019-01-29T16:48:00Z</dcterms:created>
  <dcterms:modified xsi:type="dcterms:W3CDTF">2019-02-04T20:27:00Z</dcterms:modified>
</cp:coreProperties>
</file>